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34A28C" w14:textId="77777777" w:rsidR="00A10F71" w:rsidRDefault="007D6AD7" w:rsidP="007D6AD7">
      <w:pPr>
        <w:rPr>
          <w:b/>
          <w:sz w:val="28"/>
        </w:rPr>
      </w:pPr>
      <w:r w:rsidRPr="00A614A1">
        <w:rPr>
          <w:b/>
          <w:sz w:val="28"/>
        </w:rPr>
        <w:t>Author Name</w:t>
      </w:r>
      <w:r w:rsidR="00A10F71">
        <w:rPr>
          <w:b/>
          <w:sz w:val="28"/>
        </w:rPr>
        <w:t xml:space="preserve">: </w:t>
      </w:r>
    </w:p>
    <w:p w14:paraId="7282062A" w14:textId="013370C6" w:rsidR="003472EB" w:rsidRPr="00A10F71" w:rsidRDefault="00A10F71" w:rsidP="007D6AD7">
      <w:r w:rsidRPr="00A10F71">
        <w:t xml:space="preserve">Madeline </w:t>
      </w:r>
      <w:proofErr w:type="spellStart"/>
      <w:r w:rsidRPr="00A10F71">
        <w:t>Lassche</w:t>
      </w:r>
      <w:proofErr w:type="spellEnd"/>
      <w:r w:rsidRPr="00A10F71">
        <w:t xml:space="preserve">, </w:t>
      </w:r>
      <w:proofErr w:type="spellStart"/>
      <w:r w:rsidRPr="00A10F71">
        <w:t>MSNEd</w:t>
      </w:r>
      <w:proofErr w:type="spellEnd"/>
      <w:r w:rsidRPr="00A10F71">
        <w:t xml:space="preserve"> RN; Katie </w:t>
      </w:r>
      <w:proofErr w:type="spellStart"/>
      <w:r w:rsidRPr="00A10F71">
        <w:t>Baraki</w:t>
      </w:r>
      <w:proofErr w:type="spellEnd"/>
      <w:r w:rsidRPr="00A10F71">
        <w:t>, MS RN</w:t>
      </w:r>
    </w:p>
    <w:p w14:paraId="462A08F1" w14:textId="251F470F" w:rsidR="00A10F71" w:rsidRDefault="00F1432D" w:rsidP="007D6AD7">
      <w:ins w:id="0" w:author="Anna Sivachenko" w:date="2015-09-08T12:32:00Z">
        <w:r>
          <w:rPr>
            <w:b/>
            <w:sz w:val="28"/>
          </w:rPr>
          <w:t>Nursing</w:t>
        </w:r>
      </w:ins>
      <w:r w:rsidR="007D6AD7" w:rsidRPr="00A614A1">
        <w:rPr>
          <w:b/>
          <w:sz w:val="28"/>
        </w:rPr>
        <w:t xml:space="preserve"> Education Title</w:t>
      </w:r>
      <w:r w:rsidR="00A10F71">
        <w:t xml:space="preserve">: </w:t>
      </w:r>
    </w:p>
    <w:p w14:paraId="7FD2D49C" w14:textId="2B458580" w:rsidR="0089033A" w:rsidRPr="00CE49F8" w:rsidRDefault="0081145A" w:rsidP="007D6AD7">
      <w:r>
        <w:t>Preparing and Administering Subcutaneous Medications</w:t>
      </w:r>
    </w:p>
    <w:p w14:paraId="59749A1C" w14:textId="77777777" w:rsidR="00A614A1" w:rsidRDefault="00A10F71" w:rsidP="007D6AD7">
      <w:pPr>
        <w:rPr>
          <w:b/>
          <w:sz w:val="28"/>
        </w:rPr>
      </w:pPr>
      <w:r>
        <w:rPr>
          <w:b/>
          <w:sz w:val="28"/>
        </w:rPr>
        <w:t xml:space="preserve">Overview: </w:t>
      </w:r>
    </w:p>
    <w:p w14:paraId="494FD7F1" w14:textId="10B094A2" w:rsidR="006156E8" w:rsidRDefault="00442CFA" w:rsidP="00A237E2">
      <w:pPr>
        <w:rPr>
          <w:ins w:id="1" w:author="Anna Sivachenko" w:date="2015-09-08T14:06:00Z"/>
        </w:rPr>
      </w:pPr>
      <w:r>
        <w:t>Preparing and a</w:t>
      </w:r>
      <w:r w:rsidR="005F23EA" w:rsidRPr="005F23EA">
        <w:t>dminist</w:t>
      </w:r>
      <w:r>
        <w:t>ering subcutaneous</w:t>
      </w:r>
      <w:r w:rsidR="005F23EA" w:rsidRPr="005F23EA">
        <w:t xml:space="preserve"> medications requires the nurse to be knowledgeable about </w:t>
      </w:r>
      <w:r w:rsidR="00A55CCC">
        <w:t xml:space="preserve">the </w:t>
      </w:r>
      <w:r w:rsidR="005F23EA" w:rsidRPr="005F23EA">
        <w:t xml:space="preserve">medication purpose, adverse effects, and </w:t>
      </w:r>
      <w:r w:rsidR="00A55CCC">
        <w:t xml:space="preserve">the </w:t>
      </w:r>
      <w:r w:rsidR="005F23EA" w:rsidRPr="005F23EA">
        <w:t>patient</w:t>
      </w:r>
      <w:r w:rsidR="00A55CCC">
        <w:t>’s</w:t>
      </w:r>
      <w:r w:rsidR="005F23EA" w:rsidRPr="005F23EA">
        <w:t xml:space="preserve"> preferences.  Adherence to the </w:t>
      </w:r>
      <w:ins w:id="2" w:author="Dipesh Navani" w:date="2015-09-10T13:19:00Z">
        <w:r w:rsidR="007D13A6">
          <w:t>“</w:t>
        </w:r>
      </w:ins>
      <w:r w:rsidR="005F23EA" w:rsidRPr="005F23EA">
        <w:t>five rights</w:t>
      </w:r>
      <w:ins w:id="3" w:author="Dipesh Navani" w:date="2015-09-10T13:15:00Z">
        <w:r w:rsidR="00CE49F8">
          <w:t>”</w:t>
        </w:r>
      </w:ins>
      <w:r w:rsidR="005F23EA" w:rsidRPr="005F23EA">
        <w:t xml:space="preserve"> and </w:t>
      </w:r>
      <w:ins w:id="4" w:author="Dipesh Navani" w:date="2015-09-10T13:19:00Z">
        <w:r w:rsidR="007D13A6">
          <w:t>“</w:t>
        </w:r>
      </w:ins>
      <w:r w:rsidR="005F23EA" w:rsidRPr="005F23EA">
        <w:t>three checks</w:t>
      </w:r>
      <w:ins w:id="5" w:author="Dipesh Navani" w:date="2015-09-10T13:15:00Z">
        <w:r w:rsidR="00CE49F8">
          <w:t>”</w:t>
        </w:r>
      </w:ins>
      <w:r w:rsidR="005F23EA" w:rsidRPr="005F23EA">
        <w:t xml:space="preserve"> of safe medication administration is imperative to prevent </w:t>
      </w:r>
      <w:ins w:id="6" w:author="Anna Sivachenko" w:date="2015-09-04T14:16:00Z">
        <w:r w:rsidR="00A55CCC">
          <w:t xml:space="preserve">the </w:t>
        </w:r>
      </w:ins>
      <w:r w:rsidR="005F23EA" w:rsidRPr="005F23EA">
        <w:t>patient</w:t>
      </w:r>
      <w:ins w:id="7" w:author="Anna Sivachenko" w:date="2015-09-04T14:16:00Z">
        <w:r w:rsidR="00A55CCC">
          <w:t>’s</w:t>
        </w:r>
      </w:ins>
      <w:r w:rsidR="005F23EA" w:rsidRPr="005F23EA">
        <w:t xml:space="preserve"> injury and harm.  </w:t>
      </w:r>
      <w:moveFromRangeStart w:id="8" w:author="Anna Sivachenko" w:date="2015-09-04T15:52:00Z" w:name="move429145284"/>
      <w:moveFrom w:id="9" w:author="Anna Sivachenko" w:date="2015-09-04T15:52:00Z">
        <w:r w:rsidR="005F23EA" w:rsidRPr="005F23EA" w:rsidDel="00A237E2">
          <w:t xml:space="preserve">This demonstration will present how to prepare </w:t>
        </w:r>
        <w:r w:rsidR="005F23EA" w:rsidDel="00A237E2">
          <w:t xml:space="preserve">and administer subcutaneous injection </w:t>
        </w:r>
        <w:r w:rsidR="005F23EA" w:rsidRPr="005F23EA" w:rsidDel="00A237E2">
          <w:t>medications after the medication has been obtained from the medication-dispensing device. This demonstration will also present the steps in performing the five rights during the third checkpoint of safe</w:t>
        </w:r>
        <w:r w:rsidDel="00A237E2">
          <w:t xml:space="preserve"> (patient bedside)</w:t>
        </w:r>
        <w:r w:rsidR="005F23EA" w:rsidRPr="005F23EA" w:rsidDel="00A237E2">
          <w:t xml:space="preserve"> medication administration. The first</w:t>
        </w:r>
        <w:r w:rsidR="005F23EA" w:rsidDel="00A237E2">
          <w:t xml:space="preserve"> and second</w:t>
        </w:r>
        <w:r w:rsidR="005F23EA" w:rsidRPr="005F23EA" w:rsidDel="00A237E2">
          <w:t xml:space="preserve"> </w:t>
        </w:r>
        <w:r w:rsidR="005F23EA" w:rsidDel="00A237E2">
          <w:t>medication</w:t>
        </w:r>
        <w:r w:rsidR="005F23EA" w:rsidRPr="005F23EA" w:rsidDel="00A237E2">
          <w:t xml:space="preserve"> safety check using the associated five rights will be provided in the </w:t>
        </w:r>
        <w:r w:rsidR="005F23EA" w:rsidDel="00A237E2">
          <w:t xml:space="preserve">video titled “Safety Checks for Acquiring Medications from a Medication Dispensing Device”. </w:t>
        </w:r>
      </w:moveFrom>
      <w:moveFromRangeEnd w:id="8"/>
      <w:r w:rsidR="005F23EA" w:rsidRPr="005F23EA">
        <w:t>Prior to acquiring medications</w:t>
      </w:r>
      <w:ins w:id="10" w:author="Anna Sivachenko" w:date="2015-09-08T14:05:00Z">
        <w:r w:rsidR="006156E8">
          <w:t xml:space="preserve"> for the subcutaneous injections</w:t>
        </w:r>
      </w:ins>
      <w:r w:rsidR="005F23EA" w:rsidRPr="005F23EA">
        <w:t xml:space="preserve"> from a medication-dispensing system (MDS), the nurse must consider if the medication is appropriate given the patient’s medical conditions, allergies, current clinical status, </w:t>
      </w:r>
      <w:r w:rsidR="005F23EA" w:rsidRPr="007711AE">
        <w:t xml:space="preserve">and </w:t>
      </w:r>
      <w:ins w:id="11" w:author="Anna Sivachenko" w:date="2015-09-04T14:20:00Z">
        <w:r w:rsidR="00A55CCC" w:rsidRPr="009A0C52">
          <w:t xml:space="preserve">the timing of the prior </w:t>
        </w:r>
      </w:ins>
      <w:ins w:id="12" w:author="Anna Sivachenko" w:date="2015-09-04T14:21:00Z">
        <w:r w:rsidR="00A55CCC" w:rsidRPr="009A0C52">
          <w:t xml:space="preserve">administration of the same medication. </w:t>
        </w:r>
      </w:ins>
      <w:r w:rsidR="005F23EA" w:rsidRPr="007711AE">
        <w:t xml:space="preserve">  </w:t>
      </w:r>
      <w:r w:rsidR="005F23EA" w:rsidRPr="00246187">
        <w:t>Subcutaneous</w:t>
      </w:r>
      <w:r w:rsidR="005F23EA">
        <w:t xml:space="preserve"> injection</w:t>
      </w:r>
      <w:r w:rsidR="005F23EA" w:rsidRPr="005F23EA">
        <w:t xml:space="preserve"> preparations </w:t>
      </w:r>
      <w:r>
        <w:t>are commonly</w:t>
      </w:r>
      <w:r w:rsidR="005F23EA" w:rsidRPr="005F23EA">
        <w:t xml:space="preserve"> provided in </w:t>
      </w:r>
      <w:r w:rsidR="005F23EA">
        <w:t>vials</w:t>
      </w:r>
      <w:r w:rsidR="0089033A">
        <w:t xml:space="preserve"> or ampules</w:t>
      </w:r>
      <w:r w:rsidR="005F23EA">
        <w:t xml:space="preserve"> </w:t>
      </w:r>
      <w:r>
        <w:t>for withdrawal</w:t>
      </w:r>
      <w:r w:rsidR="0089033A">
        <w:t xml:space="preserve"> to a syringe</w:t>
      </w:r>
      <w:r w:rsidR="005F23EA" w:rsidRPr="005F23EA">
        <w:t xml:space="preserve">. </w:t>
      </w:r>
      <w:r w:rsidR="005F23EA" w:rsidRPr="00CE49F8">
        <w:t xml:space="preserve">The nurse should determine the appropriate medication dose </w:t>
      </w:r>
      <w:del w:id="13" w:author="Anna Sivachenko" w:date="2015-09-08T14:02:00Z">
        <w:r w:rsidR="005F23EA" w:rsidRPr="00CE49F8" w:rsidDel="00BA3B96">
          <w:delText>according to the</w:delText>
        </w:r>
      </w:del>
      <w:ins w:id="14" w:author="Anna Sivachenko" w:date="2015-09-08T14:02:00Z">
        <w:r w:rsidR="00BA3B96" w:rsidRPr="00CE49F8">
          <w:t>based on the medication</w:t>
        </w:r>
      </w:ins>
      <w:r w:rsidR="005F23EA" w:rsidRPr="00CE49F8">
        <w:t xml:space="preserve"> concentration </w:t>
      </w:r>
      <w:ins w:id="15" w:author="Anna Sivachenko" w:date="2015-09-08T14:03:00Z">
        <w:r w:rsidR="00BA3B96" w:rsidRPr="00CE49F8">
          <w:t xml:space="preserve">in the </w:t>
        </w:r>
      </w:ins>
      <w:del w:id="16" w:author="Anna Sivachenko" w:date="2015-09-08T14:02:00Z">
        <w:r w:rsidR="005F23EA" w:rsidRPr="00CE49F8" w:rsidDel="00BA3B96">
          <w:delText xml:space="preserve">provided on the </w:delText>
        </w:r>
      </w:del>
      <w:r w:rsidR="005F23EA" w:rsidRPr="00CE49F8">
        <w:t>container</w:t>
      </w:r>
      <w:ins w:id="17" w:author="Anna Sivachenko" w:date="2015-09-08T14:06:00Z">
        <w:r w:rsidR="006156E8">
          <w:t>.</w:t>
        </w:r>
      </w:ins>
    </w:p>
    <w:p w14:paraId="5215F202" w14:textId="59012F65" w:rsidR="00A237E2" w:rsidRPr="005F23EA" w:rsidDel="00652EE0" w:rsidRDefault="00D4590A" w:rsidP="00A237E2">
      <w:pPr>
        <w:rPr>
          <w:del w:id="18" w:author="Anna Sivachenko" w:date="2015-09-08T14:13:00Z"/>
        </w:rPr>
      </w:pPr>
      <w:del w:id="19" w:author="Anna Sivachenko" w:date="2015-09-04T15:51:00Z">
        <w:r w:rsidDel="00A237E2">
          <w:delText>This demonstration will present</w:delText>
        </w:r>
      </w:del>
      <w:del w:id="20" w:author="Anna Sivachenko" w:date="2015-09-04T15:52:00Z">
        <w:r w:rsidDel="00A237E2">
          <w:delText xml:space="preserve"> how to prepare and administer subcutaneous </w:delText>
        </w:r>
        <w:r w:rsidRPr="008B2AAA" w:rsidDel="00A237E2">
          <w:delText>medications</w:delText>
        </w:r>
        <w:r w:rsidDel="00A237E2">
          <w:delText xml:space="preserve"> </w:delText>
        </w:r>
      </w:del>
      <w:del w:id="21" w:author="Anna Sivachenko" w:date="2015-09-04T15:51:00Z">
        <w:r w:rsidDel="00A237E2">
          <w:delText xml:space="preserve">in </w:delText>
        </w:r>
      </w:del>
      <w:del w:id="22" w:author="Anna Sivachenko" w:date="2015-09-04T15:52:00Z">
        <w:r w:rsidDel="00A237E2">
          <w:delText>including the five rights and medication documentation</w:delText>
        </w:r>
        <w:r w:rsidR="0089033A" w:rsidDel="00A237E2">
          <w:delText xml:space="preserve"> in the electronic Medication Administration Record (MAR)</w:delText>
        </w:r>
        <w:r w:rsidDel="00A237E2">
          <w:delText>.</w:delText>
        </w:r>
        <w:r w:rsidR="005F23EA" w:rsidDel="00A237E2">
          <w:delText xml:space="preserve"> </w:delText>
        </w:r>
      </w:del>
      <w:moveToRangeStart w:id="23" w:author="Anna Sivachenko" w:date="2015-09-04T15:52:00Z" w:name="move429145284"/>
      <w:moveTo w:id="24" w:author="Anna Sivachenko" w:date="2015-09-04T15:52:00Z">
        <w:r w:rsidR="00A237E2" w:rsidRPr="005F23EA">
          <w:t>Th</w:t>
        </w:r>
        <w:del w:id="25" w:author="Anna Sivachenko" w:date="2015-09-04T15:52:00Z">
          <w:r w:rsidR="00A237E2" w:rsidRPr="005F23EA" w:rsidDel="00A237E2">
            <w:delText>is</w:delText>
          </w:r>
        </w:del>
      </w:moveTo>
      <w:ins w:id="26" w:author="Anna Sivachenko" w:date="2015-09-04T15:52:00Z">
        <w:r w:rsidR="00A237E2">
          <w:t>e</w:t>
        </w:r>
      </w:ins>
      <w:moveTo w:id="27" w:author="Anna Sivachenko" w:date="2015-09-04T15:52:00Z">
        <w:r w:rsidR="00A237E2" w:rsidRPr="005F23EA">
          <w:t xml:space="preserve"> </w:t>
        </w:r>
        <w:del w:id="28" w:author="Anna Sivachenko" w:date="2015-09-04T15:52:00Z">
          <w:r w:rsidR="00A237E2" w:rsidRPr="005F23EA" w:rsidDel="00A237E2">
            <w:delText xml:space="preserve">demonstration will present how to </w:delText>
          </w:r>
        </w:del>
      </w:moveTo>
      <w:ins w:id="29" w:author="Anna Sivachenko" w:date="2015-09-04T15:52:00Z">
        <w:r w:rsidR="00A237E2">
          <w:t xml:space="preserve">following video will demonstrate how to </w:t>
        </w:r>
      </w:ins>
      <w:moveTo w:id="30" w:author="Anna Sivachenko" w:date="2015-09-04T15:52:00Z">
        <w:r w:rsidR="00A237E2" w:rsidRPr="005F23EA">
          <w:t xml:space="preserve">prepare </w:t>
        </w:r>
        <w:r w:rsidR="00A237E2">
          <w:t>and administer</w:t>
        </w:r>
      </w:moveTo>
      <w:ins w:id="31" w:author="Anna Sivachenko" w:date="2015-09-08T14:09:00Z">
        <w:r w:rsidR="006156E8">
          <w:t xml:space="preserve"> </w:t>
        </w:r>
      </w:ins>
      <w:moveTo w:id="32" w:author="Anna Sivachenko" w:date="2015-09-04T15:52:00Z">
        <w:r w:rsidR="00A237E2">
          <w:t>subcutaneous injection</w:t>
        </w:r>
        <w:del w:id="33" w:author="Dipesh Navani" w:date="2015-09-10T13:20:00Z">
          <w:r w:rsidR="00A237E2" w:rsidDel="007D13A6">
            <w:delText xml:space="preserve"> </w:delText>
          </w:r>
        </w:del>
      </w:moveTo>
      <w:ins w:id="34" w:author="Dipesh Navani" w:date="2015-09-10T13:20:00Z">
        <w:r w:rsidR="007D13A6">
          <w:t xml:space="preserve"> </w:t>
        </w:r>
      </w:ins>
      <w:moveTo w:id="35" w:author="Anna Sivachenko" w:date="2015-09-04T15:52:00Z">
        <w:del w:id="36" w:author="Dipesh Navani" w:date="2015-09-10T13:20:00Z">
          <w:r w:rsidR="00A237E2" w:rsidRPr="005F23EA" w:rsidDel="007D13A6">
            <w:delText>medications after the medication has been obtained from the medication-dispensing device</w:delText>
          </w:r>
        </w:del>
      </w:moveTo>
      <w:ins w:id="37" w:author="Anna Sivachenko" w:date="2015-09-08T14:11:00Z">
        <w:del w:id="38" w:author="Dipesh Navani" w:date="2015-09-10T13:20:00Z">
          <w:r w:rsidR="006156E8" w:rsidDel="007D13A6">
            <w:delText xml:space="preserve"> </w:delText>
          </w:r>
        </w:del>
      </w:ins>
      <w:moveTo w:id="39" w:author="Anna Sivachenko" w:date="2015-09-04T15:52:00Z">
        <w:del w:id="40" w:author="Anna Sivachenko" w:date="2015-09-08T14:10:00Z">
          <w:r w:rsidR="00A237E2" w:rsidRPr="005F23EA" w:rsidDel="006156E8">
            <w:delText xml:space="preserve">. </w:delText>
          </w:r>
        </w:del>
        <w:del w:id="41" w:author="Anna Sivachenko" w:date="2015-09-04T15:53:00Z">
          <w:r w:rsidR="00A237E2" w:rsidRPr="005F23EA" w:rsidDel="00A237E2">
            <w:delText>This demonstration will also present the steps</w:delText>
          </w:r>
        </w:del>
      </w:moveTo>
      <w:ins w:id="42" w:author="Anna Sivachenko" w:date="2015-09-08T14:10:00Z">
        <w:r w:rsidR="006156E8">
          <w:t xml:space="preserve">and the </w:t>
        </w:r>
      </w:ins>
      <w:ins w:id="43" w:author="Dipesh Navani" w:date="2015-09-10T13:20:00Z">
        <w:r w:rsidR="007D13A6">
          <w:t>importance of and how to</w:t>
        </w:r>
      </w:ins>
      <w:ins w:id="44" w:author="Anna Sivachenko" w:date="2015-09-04T15:53:00Z">
        <w:r w:rsidR="00A237E2">
          <w:t xml:space="preserve"> adhere</w:t>
        </w:r>
        <w:del w:id="45" w:author="Dipesh Navani" w:date="2015-09-10T13:21:00Z">
          <w:r w:rsidR="00A237E2" w:rsidDel="007D13A6">
            <w:delText>nce</w:delText>
          </w:r>
        </w:del>
        <w:r w:rsidR="00A237E2">
          <w:t xml:space="preserve"> to </w:t>
        </w:r>
      </w:ins>
      <w:ins w:id="46" w:author="Anna Sivachenko" w:date="2015-09-08T14:10:00Z">
        <w:r w:rsidR="006156E8">
          <w:t>the “</w:t>
        </w:r>
      </w:ins>
      <w:moveTo w:id="47" w:author="Anna Sivachenko" w:date="2015-09-04T15:52:00Z">
        <w:del w:id="48" w:author="Anna Sivachenko" w:date="2015-09-04T15:53:00Z">
          <w:r w:rsidR="00A237E2" w:rsidRPr="005F23EA" w:rsidDel="00A237E2">
            <w:delText xml:space="preserve"> in performing the </w:delText>
          </w:r>
        </w:del>
        <w:r w:rsidR="00A237E2" w:rsidRPr="005F23EA">
          <w:t>five rights</w:t>
        </w:r>
      </w:moveTo>
      <w:ins w:id="49" w:author="Anna Sivachenko" w:date="2015-09-08T14:10:00Z">
        <w:r w:rsidR="006156E8">
          <w:t xml:space="preserve">” </w:t>
        </w:r>
      </w:ins>
      <w:moveTo w:id="50" w:author="Anna Sivachenko" w:date="2015-09-04T15:52:00Z">
        <w:del w:id="51" w:author="Dipesh Navani" w:date="2015-09-10T13:21:00Z">
          <w:r w:rsidR="00A237E2" w:rsidRPr="005F23EA" w:rsidDel="007D13A6">
            <w:delText>during</w:delText>
          </w:r>
        </w:del>
      </w:moveTo>
      <w:ins w:id="52" w:author="Dipesh Navani" w:date="2015-09-10T13:21:00Z">
        <w:r w:rsidR="007D13A6">
          <w:t>at</w:t>
        </w:r>
      </w:ins>
      <w:moveTo w:id="53" w:author="Anna Sivachenko" w:date="2015-09-04T15:52:00Z">
        <w:r w:rsidR="00A237E2" w:rsidRPr="005F23EA">
          <w:t xml:space="preserve"> the third </w:t>
        </w:r>
      </w:moveTo>
      <w:ins w:id="54" w:author="Dipesh Navani" w:date="2015-09-10T13:21:00Z">
        <w:r w:rsidR="007D13A6">
          <w:t xml:space="preserve">safety </w:t>
        </w:r>
      </w:ins>
      <w:moveTo w:id="55" w:author="Anna Sivachenko" w:date="2015-09-04T15:52:00Z">
        <w:r w:rsidR="00A237E2" w:rsidRPr="005F23EA">
          <w:t xml:space="preserve">checkpoint </w:t>
        </w:r>
      </w:moveTo>
      <w:ins w:id="56" w:author="Dipesh Navani" w:date="2015-09-10T13:21:00Z">
        <w:r w:rsidR="007D13A6" w:rsidRPr="005F23EA">
          <w:t>of safe medication administration</w:t>
        </w:r>
        <w:r w:rsidR="007D13A6">
          <w:t xml:space="preserve"> </w:t>
        </w:r>
      </w:ins>
      <w:moveTo w:id="57" w:author="Anna Sivachenko" w:date="2015-09-04T15:52:00Z">
        <w:del w:id="58" w:author="Anna Sivachenko" w:date="2015-09-08T14:11:00Z">
          <w:r w:rsidR="00A237E2" w:rsidRPr="005F23EA" w:rsidDel="006156E8">
            <w:delText>of safe</w:delText>
          </w:r>
        </w:del>
      </w:moveTo>
      <w:ins w:id="59" w:author="Dipesh Navani" w:date="2015-09-10T13:21:00Z">
        <w:r w:rsidR="007D13A6">
          <w:t xml:space="preserve">, which is </w:t>
        </w:r>
      </w:ins>
      <w:moveTo w:id="60" w:author="Anna Sivachenko" w:date="2015-09-04T15:52:00Z">
        <w:del w:id="61" w:author="Anna Sivachenko" w:date="2015-09-08T14:11:00Z">
          <w:r w:rsidR="00A237E2" w:rsidDel="006156E8">
            <w:delText xml:space="preserve"> </w:delText>
          </w:r>
        </w:del>
        <w:del w:id="62" w:author="Dipesh Navani" w:date="2015-09-10T13:21:00Z">
          <w:r w:rsidR="00A237E2" w:rsidDel="007D13A6">
            <w:delText>(</w:delText>
          </w:r>
        </w:del>
      </w:moveTo>
      <w:ins w:id="63" w:author="Anna Sivachenko" w:date="2015-09-08T14:11:00Z">
        <w:r w:rsidR="006156E8">
          <w:t xml:space="preserve">at the </w:t>
        </w:r>
      </w:ins>
      <w:moveTo w:id="64" w:author="Anna Sivachenko" w:date="2015-09-04T15:52:00Z">
        <w:del w:id="65" w:author="Dipesh Navani" w:date="2015-09-10T13:21:00Z">
          <w:r w:rsidR="00A237E2" w:rsidDel="007D13A6">
            <w:delText>patient</w:delText>
          </w:r>
        </w:del>
      </w:moveTo>
      <w:ins w:id="66" w:author="Anna Sivachenko" w:date="2015-09-08T14:11:00Z">
        <w:del w:id="67" w:author="Dipesh Navani" w:date="2015-09-10T13:21:00Z">
          <w:r w:rsidR="006156E8" w:rsidDel="007D13A6">
            <w:delText xml:space="preserve">’s </w:delText>
          </w:r>
        </w:del>
      </w:ins>
      <w:moveTo w:id="68" w:author="Anna Sivachenko" w:date="2015-09-04T15:52:00Z">
        <w:del w:id="69" w:author="Dipesh Navani" w:date="2015-09-10T13:21:00Z">
          <w:r w:rsidR="00A237E2" w:rsidDel="007D13A6">
            <w:delText xml:space="preserve"> bedside</w:delText>
          </w:r>
        </w:del>
        <w:ins w:id="70" w:author="Dipesh Navani" w:date="2015-09-10T13:21:00Z">
          <w:r w:rsidR="007D13A6">
            <w:t>patient</w:t>
          </w:r>
        </w:ins>
      </w:moveTo>
      <w:ins w:id="71" w:author="Dipesh Navani" w:date="2015-09-10T13:21:00Z">
        <w:r w:rsidR="007D13A6">
          <w:t xml:space="preserve">’s </w:t>
        </w:r>
      </w:ins>
      <w:moveTo w:id="72" w:author="Anna Sivachenko" w:date="2015-09-04T15:52:00Z">
        <w:ins w:id="73" w:author="Dipesh Navani" w:date="2015-09-10T13:21:00Z">
          <w:r w:rsidR="007D13A6">
            <w:t>bedside</w:t>
          </w:r>
        </w:ins>
        <w:del w:id="74" w:author="Dipesh Navani" w:date="2015-09-10T13:21:00Z">
          <w:r w:rsidR="00A237E2" w:rsidDel="007D13A6">
            <w:delText>)</w:delText>
          </w:r>
        </w:del>
      </w:moveTo>
      <w:ins w:id="75" w:author="Anna Sivachenko" w:date="2015-09-08T14:11:00Z">
        <w:del w:id="76" w:author="Dipesh Navani" w:date="2015-09-10T13:21:00Z">
          <w:r w:rsidR="006156E8" w:rsidDel="007D13A6">
            <w:delText xml:space="preserve"> </w:delText>
          </w:r>
          <w:r w:rsidR="006156E8" w:rsidRPr="005F23EA" w:rsidDel="007D13A6">
            <w:delText>of safe</w:delText>
          </w:r>
        </w:del>
      </w:ins>
      <w:moveTo w:id="77" w:author="Anna Sivachenko" w:date="2015-09-04T15:52:00Z">
        <w:del w:id="78" w:author="Dipesh Navani" w:date="2015-09-10T13:21:00Z">
          <w:r w:rsidR="00A237E2" w:rsidRPr="005F23EA" w:rsidDel="007D13A6">
            <w:delText xml:space="preserve"> medication administration</w:delText>
          </w:r>
        </w:del>
        <w:r w:rsidR="00A237E2" w:rsidRPr="005F23EA">
          <w:t>. The first</w:t>
        </w:r>
        <w:r w:rsidR="00A237E2">
          <w:t xml:space="preserve"> and second</w:t>
        </w:r>
        <w:r w:rsidR="00A237E2" w:rsidRPr="005F23EA">
          <w:t xml:space="preserve"> </w:t>
        </w:r>
        <w:r w:rsidR="00A237E2">
          <w:t>medication</w:t>
        </w:r>
        <w:r w:rsidR="00A237E2" w:rsidRPr="005F23EA">
          <w:t xml:space="preserve"> safety check using the associated five rights will be provided in the </w:t>
        </w:r>
        <w:r w:rsidR="00A237E2">
          <w:t xml:space="preserve">video titled “Safety Checks for Acquiring Medications from a Medication Dispensing Device”. </w:t>
        </w:r>
      </w:moveTo>
    </w:p>
    <w:moveToRangeEnd w:id="23"/>
    <w:p w14:paraId="587B1776" w14:textId="72083C72" w:rsidR="00D4590A" w:rsidDel="00652EE0" w:rsidRDefault="00D4590A" w:rsidP="005F23EA">
      <w:pPr>
        <w:rPr>
          <w:del w:id="79" w:author="Anna Sivachenko" w:date="2015-09-08T14:13:00Z"/>
        </w:rPr>
      </w:pPr>
    </w:p>
    <w:p w14:paraId="43E69444" w14:textId="77777777" w:rsidR="0089033A" w:rsidRDefault="0089033A" w:rsidP="007D6AD7">
      <w:pPr>
        <w:rPr>
          <w:b/>
          <w:sz w:val="28"/>
        </w:rPr>
      </w:pPr>
    </w:p>
    <w:p w14:paraId="30202C72" w14:textId="2BCFD735" w:rsidR="00855EEF" w:rsidRDefault="007D6AD7" w:rsidP="007D6AD7">
      <w:pPr>
        <w:rPr>
          <w:sz w:val="28"/>
        </w:rPr>
      </w:pPr>
      <w:r w:rsidRPr="00A614A1">
        <w:rPr>
          <w:b/>
          <w:sz w:val="28"/>
        </w:rPr>
        <w:t>Procedure</w:t>
      </w:r>
      <w:ins w:id="80" w:author="Anna Sivachenko" w:date="2015-09-08T12:32:00Z">
        <w:r w:rsidR="00F1432D">
          <w:rPr>
            <w:b/>
            <w:sz w:val="28"/>
          </w:rPr>
          <w:t>:</w:t>
        </w:r>
      </w:ins>
      <w:del w:id="81" w:author="Anna Sivachenko" w:date="2015-09-08T12:32:00Z">
        <w:r w:rsidR="00553209" w:rsidRPr="00A614A1" w:rsidDel="00F1432D">
          <w:rPr>
            <w:b/>
            <w:sz w:val="28"/>
          </w:rPr>
          <w:delText>and representative findings</w:delText>
        </w:r>
        <w:r w:rsidRPr="00A614A1" w:rsidDel="00F1432D">
          <w:rPr>
            <w:sz w:val="28"/>
          </w:rPr>
          <w:delText xml:space="preserve"> </w:delText>
        </w:r>
      </w:del>
    </w:p>
    <w:p w14:paraId="7F3D3C5C" w14:textId="55B8CFD8" w:rsidR="00040F72" w:rsidRPr="006535A5" w:rsidRDefault="00040F72" w:rsidP="00040F72">
      <w:commentRangeStart w:id="82"/>
      <w:r w:rsidRPr="006535A5">
        <w:t xml:space="preserve">1. </w:t>
      </w:r>
      <w:r w:rsidR="0017144D" w:rsidRPr="006535A5">
        <w:t xml:space="preserve">General medication </w:t>
      </w:r>
      <w:r w:rsidR="008C5B55" w:rsidRPr="006535A5">
        <w:t>administration considerations</w:t>
      </w:r>
      <w:r w:rsidR="0081145A" w:rsidRPr="006535A5">
        <w:t xml:space="preserve"> (</w:t>
      </w:r>
      <w:r w:rsidR="009F4A1B" w:rsidRPr="006535A5">
        <w:t>r</w:t>
      </w:r>
      <w:r w:rsidR="0081145A" w:rsidRPr="006535A5">
        <w:t>eview in the room, with the patient)</w:t>
      </w:r>
      <w:commentRangeEnd w:id="82"/>
      <w:r w:rsidR="00246187">
        <w:rPr>
          <w:rStyle w:val="CommentReference"/>
        </w:rPr>
        <w:commentReference w:id="82"/>
      </w:r>
    </w:p>
    <w:p w14:paraId="0C9F99D8" w14:textId="4F21A56B" w:rsidR="0081145A" w:rsidRPr="006535A5" w:rsidRDefault="0081145A" w:rsidP="00040F72">
      <w:r w:rsidRPr="006535A5">
        <w:t xml:space="preserve">1.1 Upon first entering the patient’s room, </w:t>
      </w:r>
      <w:bookmarkStart w:id="83" w:name="_GoBack"/>
      <w:commentRangeStart w:id="84"/>
      <w:r w:rsidRPr="006535A5">
        <w:t>wash hands with soap and warm water</w:t>
      </w:r>
      <w:commentRangeEnd w:id="84"/>
      <w:r w:rsidR="007D13A6">
        <w:rPr>
          <w:rStyle w:val="CommentReference"/>
        </w:rPr>
        <w:commentReference w:id="84"/>
      </w:r>
      <w:r w:rsidRPr="006535A5">
        <w:t xml:space="preserve">, and vigorous friction for at least 20 seconds. Hand sanitizers may be used if the hands are not visibly soiled, but vigorous friction should also be used. </w:t>
      </w:r>
      <w:bookmarkEnd w:id="83"/>
    </w:p>
    <w:p w14:paraId="51154C5C" w14:textId="5F747878" w:rsidR="0081145A" w:rsidRPr="006535A5" w:rsidRDefault="00040F72" w:rsidP="00040F72">
      <w:r w:rsidRPr="006535A5">
        <w:t>1.</w:t>
      </w:r>
      <w:r w:rsidR="0081145A" w:rsidRPr="006535A5">
        <w:t>2</w:t>
      </w:r>
      <w:r w:rsidRPr="006535A5">
        <w:t xml:space="preserve"> </w:t>
      </w:r>
      <w:r w:rsidR="0081145A" w:rsidRPr="006535A5">
        <w:t>At the bedside computer, log into the patient’s electronic health record and r</w:t>
      </w:r>
      <w:r w:rsidR="0017144D" w:rsidRPr="006535A5">
        <w:t xml:space="preserve">eview the patient’s medical history </w:t>
      </w:r>
      <w:r w:rsidR="0081145A" w:rsidRPr="006535A5">
        <w:t xml:space="preserve">and </w:t>
      </w:r>
      <w:r w:rsidR="0017144D" w:rsidRPr="006535A5">
        <w:t xml:space="preserve">previous administration times. </w:t>
      </w:r>
      <w:r w:rsidR="0081145A" w:rsidRPr="006535A5">
        <w:t xml:space="preserve"> Verify with the patient any medication allergies and discuss their physical allergic response</w:t>
      </w:r>
      <w:r w:rsidR="006535A5" w:rsidRPr="006535A5">
        <w:t>s</w:t>
      </w:r>
      <w:r w:rsidR="0081145A" w:rsidRPr="006535A5">
        <w:t xml:space="preserve"> and reaction</w:t>
      </w:r>
      <w:r w:rsidR="006535A5" w:rsidRPr="006535A5">
        <w:t>s</w:t>
      </w:r>
      <w:r w:rsidR="0081145A" w:rsidRPr="006535A5">
        <w:t xml:space="preserve">.  </w:t>
      </w:r>
    </w:p>
    <w:p w14:paraId="28DECFD8" w14:textId="2ABCD866" w:rsidR="00A237E2" w:rsidRDefault="00040F72" w:rsidP="00040F72">
      <w:pPr>
        <w:rPr>
          <w:ins w:id="85" w:author="Anna Sivachenko" w:date="2015-09-04T15:54:00Z"/>
        </w:rPr>
      </w:pPr>
      <w:r w:rsidRPr="006535A5">
        <w:t xml:space="preserve">1.3 </w:t>
      </w:r>
      <w:r w:rsidR="0081145A" w:rsidRPr="006535A5">
        <w:t xml:space="preserve">At the bedside computer, pull up </w:t>
      </w:r>
      <w:r w:rsidR="0017144D" w:rsidRPr="006535A5">
        <w:t xml:space="preserve">the </w:t>
      </w:r>
      <w:ins w:id="86" w:author="Anna Sivachenko" w:date="2015-09-04T15:54:00Z">
        <w:r w:rsidR="006156E8">
          <w:t>Medication A</w:t>
        </w:r>
        <w:r w:rsidR="00A237E2">
          <w:t>dministration Record (</w:t>
        </w:r>
      </w:ins>
      <w:r w:rsidR="0089033A">
        <w:t>MAR</w:t>
      </w:r>
      <w:ins w:id="87" w:author="Anna Sivachenko" w:date="2015-09-04T15:54:00Z">
        <w:r w:rsidR="00A237E2">
          <w:t>)</w:t>
        </w:r>
      </w:ins>
      <w:r w:rsidR="00C17851" w:rsidRPr="006535A5">
        <w:t xml:space="preserve">. </w:t>
      </w:r>
    </w:p>
    <w:p w14:paraId="556807AB" w14:textId="266BC760" w:rsidR="0081145A" w:rsidRPr="006535A5" w:rsidRDefault="00A237E2" w:rsidP="00040F72">
      <w:ins w:id="88" w:author="Anna Sivachenko" w:date="2015-09-04T15:54:00Z">
        <w:r w:rsidRPr="00246187">
          <w:t xml:space="preserve">1.3.1 </w:t>
        </w:r>
      </w:ins>
      <w:r w:rsidR="0081145A" w:rsidRPr="00246187">
        <w:t xml:space="preserve">Review the medications that are </w:t>
      </w:r>
      <w:del w:id="89" w:author="Anna Sivachenko" w:date="2015-09-04T16:06:00Z">
        <w:r w:rsidR="0081145A" w:rsidRPr="00246187" w:rsidDel="007D33EF">
          <w:delText xml:space="preserve">supposed </w:delText>
        </w:r>
      </w:del>
      <w:r w:rsidR="006535A5" w:rsidRPr="00246187">
        <w:t xml:space="preserve">due </w:t>
      </w:r>
      <w:r w:rsidR="0081145A" w:rsidRPr="00246187">
        <w:t xml:space="preserve">to be administered, and clarify with the patient </w:t>
      </w:r>
      <w:ins w:id="90" w:author="Dipesh Navani" w:date="2015-09-10T13:26:00Z">
        <w:r w:rsidR="007D13A6">
          <w:t xml:space="preserve">if they have a </w:t>
        </w:r>
      </w:ins>
      <w:del w:id="91" w:author="Dipesh Navani" w:date="2015-09-10T13:26:00Z">
        <w:r w:rsidR="0081145A" w:rsidRPr="00246187" w:rsidDel="007D13A6">
          <w:delText xml:space="preserve">their </w:delText>
        </w:r>
      </w:del>
      <w:r w:rsidR="0081145A" w:rsidRPr="00246187">
        <w:t xml:space="preserve">preference for </w:t>
      </w:r>
      <w:ins w:id="92" w:author="Dipesh Navani" w:date="2015-09-10T13:26:00Z">
        <w:r w:rsidR="007D13A6">
          <w:t xml:space="preserve">a </w:t>
        </w:r>
      </w:ins>
      <w:r w:rsidR="0081145A" w:rsidRPr="00246187">
        <w:t>subcutaneous injection site</w:t>
      </w:r>
      <w:r w:rsidR="003F45D5" w:rsidRPr="00246187">
        <w:t xml:space="preserve"> </w:t>
      </w:r>
      <w:commentRangeStart w:id="93"/>
      <w:r w:rsidR="003F45D5" w:rsidRPr="00246187">
        <w:t xml:space="preserve">and </w:t>
      </w:r>
      <w:ins w:id="94" w:author="Dipesh Navani" w:date="2015-09-10T13:26:00Z">
        <w:r w:rsidR="007D13A6">
          <w:t xml:space="preserve">the </w:t>
        </w:r>
      </w:ins>
      <w:r w:rsidR="003F45D5" w:rsidRPr="00246187">
        <w:t>administration</w:t>
      </w:r>
      <w:r w:rsidR="006535A5" w:rsidRPr="00246187">
        <w:t xml:space="preserve"> process</w:t>
      </w:r>
      <w:commentRangeEnd w:id="93"/>
      <w:r w:rsidR="007D13A6">
        <w:rPr>
          <w:rStyle w:val="CommentReference"/>
        </w:rPr>
        <w:commentReference w:id="93"/>
      </w:r>
      <w:r w:rsidR="0081145A" w:rsidRPr="00246187">
        <w:t>.</w:t>
      </w:r>
    </w:p>
    <w:p w14:paraId="61C5302A" w14:textId="4D5EF55D" w:rsidR="003F45D5" w:rsidRPr="006535A5" w:rsidRDefault="003F45D5" w:rsidP="00040F72">
      <w:r w:rsidRPr="006535A5">
        <w:t>1.4 Leave the patient’s room, wash hands with soap and warm water, and vigorous friction for at least 20 seconds. Hand sanitizers may be used if the hands are not visibly soiled, but vigorous friction should also be used.</w:t>
      </w:r>
    </w:p>
    <w:p w14:paraId="6D291D7F" w14:textId="7A841FFE" w:rsidR="00FB2CFC" w:rsidRPr="005A5B1D" w:rsidRDefault="00040F72" w:rsidP="00FB2CFC">
      <w:r w:rsidRPr="006535A5">
        <w:lastRenderedPageBreak/>
        <w:t xml:space="preserve">2. </w:t>
      </w:r>
      <w:r w:rsidR="0081145A" w:rsidRPr="006535A5">
        <w:t>Go to the Medication Preparation area (</w:t>
      </w:r>
      <w:r w:rsidR="006535A5" w:rsidRPr="006535A5">
        <w:t>this area</w:t>
      </w:r>
      <w:r w:rsidR="0081145A" w:rsidRPr="006535A5">
        <w:t xml:space="preserve"> may be in a secured room or in a secured portion of the nurses’ station)</w:t>
      </w:r>
      <w:ins w:id="95" w:author="Anna Sivachenko" w:date="2015-09-08T11:02:00Z">
        <w:r w:rsidR="005A5B1D">
          <w:t>, acquire the medication</w:t>
        </w:r>
      </w:ins>
      <w:r w:rsidR="0081145A" w:rsidRPr="006535A5">
        <w:t xml:space="preserve"> </w:t>
      </w:r>
      <w:ins w:id="96" w:author="Anna Sivachenko" w:date="2015-09-08T11:02:00Z">
        <w:r w:rsidR="005A5B1D">
          <w:t>from a Medication Dispensing Device and</w:t>
        </w:r>
      </w:ins>
      <w:del w:id="97" w:author="Anna Sivachenko" w:date="2015-09-08T11:03:00Z">
        <w:r w:rsidR="0081145A" w:rsidRPr="006535A5" w:rsidDel="005A5B1D">
          <w:delText>and</w:delText>
        </w:r>
      </w:del>
      <w:r w:rsidR="0081145A" w:rsidRPr="006535A5">
        <w:t xml:space="preserve"> </w:t>
      </w:r>
      <w:r w:rsidR="0081145A" w:rsidRPr="009A0C52">
        <w:t>c</w:t>
      </w:r>
      <w:r w:rsidR="0017144D" w:rsidRPr="009A0C52">
        <w:t xml:space="preserve">omplete the first safety check </w:t>
      </w:r>
      <w:del w:id="98" w:author="Dipesh Navani" w:date="2015-09-10T13:29:00Z">
        <w:r w:rsidR="0017144D" w:rsidRPr="009A0C52" w:rsidDel="00112D7F">
          <w:delText xml:space="preserve">using </w:delText>
        </w:r>
      </w:del>
      <w:ins w:id="99" w:author="Dipesh Navani" w:date="2015-09-10T13:29:00Z">
        <w:r w:rsidR="00112D7F">
          <w:t>adhering to</w:t>
        </w:r>
        <w:r w:rsidR="00112D7F" w:rsidRPr="009A0C52">
          <w:t xml:space="preserve"> </w:t>
        </w:r>
      </w:ins>
      <w:r w:rsidR="0017144D" w:rsidRPr="009A0C52">
        <w:t xml:space="preserve">the </w:t>
      </w:r>
      <w:ins w:id="100" w:author="Dipesh Navani" w:date="2015-09-10T13:29:00Z">
        <w:r w:rsidR="00112D7F">
          <w:t>“five</w:t>
        </w:r>
      </w:ins>
      <w:del w:id="101" w:author="Dipesh Navani" w:date="2015-09-10T13:29:00Z">
        <w:r w:rsidR="0017144D" w:rsidRPr="009A0C52" w:rsidDel="00112D7F">
          <w:delText>5</w:delText>
        </w:r>
      </w:del>
      <w:r w:rsidR="0017144D" w:rsidRPr="009A0C52">
        <w:t xml:space="preserve"> rights</w:t>
      </w:r>
      <w:ins w:id="102" w:author="Dipesh Navani" w:date="2015-09-10T13:29:00Z">
        <w:r w:rsidR="00112D7F">
          <w:t>”</w:t>
        </w:r>
      </w:ins>
      <w:r w:rsidR="0017144D" w:rsidRPr="009A0C52">
        <w:t xml:space="preserve"> of medication administration</w:t>
      </w:r>
      <w:r w:rsidR="0081145A" w:rsidRPr="009A0C52">
        <w:t>.</w:t>
      </w:r>
      <w:ins w:id="103" w:author="Dipesh Navani" w:date="2015-09-10T13:29:00Z">
        <w:r w:rsidR="00112D7F">
          <w:t xml:space="preserve"> To review </w:t>
        </w:r>
      </w:ins>
      <w:ins w:id="104" w:author="Dipesh Navani" w:date="2015-09-10T13:32:00Z">
        <w:r w:rsidR="00112D7F">
          <w:t>these steps in detail r</w:t>
        </w:r>
      </w:ins>
      <w:del w:id="105" w:author="Dipesh Navani" w:date="2015-09-10T13:30:00Z">
        <w:r w:rsidR="00FB2CFC" w:rsidRPr="009A0C52" w:rsidDel="00112D7F">
          <w:delText xml:space="preserve"> </w:delText>
        </w:r>
      </w:del>
      <w:del w:id="106" w:author="Dipesh Navani" w:date="2015-09-10T13:32:00Z">
        <w:r w:rsidR="00FB2CFC" w:rsidRPr="009A0C52" w:rsidDel="00112D7F">
          <w:delText>(R</w:delText>
        </w:r>
      </w:del>
      <w:r w:rsidR="00FB2CFC" w:rsidRPr="009A0C52">
        <w:t xml:space="preserve">efer to the video </w:t>
      </w:r>
      <w:ins w:id="107" w:author="Dipesh Navani" w:date="2015-09-10T13:32:00Z">
        <w:r w:rsidR="00112D7F">
          <w:t xml:space="preserve">titled </w:t>
        </w:r>
      </w:ins>
      <w:r w:rsidR="00FB2CFC" w:rsidRPr="009A0C52">
        <w:t>“Safety Checks for Acquiring Medications from a Medication Dispen</w:t>
      </w:r>
      <w:r w:rsidR="00FB2CFC" w:rsidRPr="005A5B1D">
        <w:t>sing Device”</w:t>
      </w:r>
    </w:p>
    <w:p w14:paraId="2E11E90D" w14:textId="737E76FD" w:rsidR="009E057D" w:rsidRDefault="009E057D" w:rsidP="00040F72">
      <w:r w:rsidRPr="006535A5">
        <w:t>3.  In the medication preparation area, prepare the subcutaneous injection according to best practice and procedures.</w:t>
      </w:r>
    </w:p>
    <w:p w14:paraId="3FEFF45D" w14:textId="125B4378" w:rsidR="009E057D" w:rsidRDefault="009E057D" w:rsidP="00040F72">
      <w:r>
        <w:t xml:space="preserve">3.1 Open the medication box and pull out the medication vial, then </w:t>
      </w:r>
      <w:ins w:id="108" w:author="Anna Sivachenko" w:date="2015-09-04T15:56:00Z">
        <w:r w:rsidR="00A237E2">
          <w:t>“</w:t>
        </w:r>
      </w:ins>
      <w:r>
        <w:t>pop off</w:t>
      </w:r>
      <w:ins w:id="109" w:author="Anna Sivachenko" w:date="2015-09-04T15:56:00Z">
        <w:r w:rsidR="00A237E2">
          <w:t>”</w:t>
        </w:r>
      </w:ins>
      <w:r>
        <w:t xml:space="preserve"> the plastic cap on </w:t>
      </w:r>
      <w:r w:rsidRPr="009A0C52">
        <w:t>the top of the vial.</w:t>
      </w:r>
    </w:p>
    <w:p w14:paraId="7F336026" w14:textId="1591E1EF" w:rsidR="009E057D" w:rsidRDefault="009E057D" w:rsidP="00040F72">
      <w:r w:rsidRPr="009A0C52">
        <w:t xml:space="preserve">3.2 </w:t>
      </w:r>
      <w:del w:id="110" w:author="Anna Sivachenko" w:date="2015-09-04T15:57:00Z">
        <w:r w:rsidR="006A1FA4" w:rsidRPr="009A0C52" w:rsidDel="00A237E2">
          <w:delText>Take an alcohol wipe package, open the package</w:delText>
        </w:r>
      </w:del>
      <w:ins w:id="111" w:author="Anna Sivachenko" w:date="2015-09-04T15:57:00Z">
        <w:r w:rsidR="00A237E2" w:rsidRPr="009A0C52">
          <w:t>R</w:t>
        </w:r>
      </w:ins>
      <w:del w:id="112" w:author="Anna Sivachenko" w:date="2015-09-04T15:57:00Z">
        <w:r w:rsidR="006A1FA4" w:rsidRPr="009A0C52" w:rsidDel="00A237E2">
          <w:delText>, r</w:delText>
        </w:r>
      </w:del>
      <w:r w:rsidR="006A1FA4" w:rsidRPr="009A0C52">
        <w:t xml:space="preserve">emove the </w:t>
      </w:r>
      <w:ins w:id="113" w:author="Dipesh Navani" w:date="2015-09-10T13:33:00Z">
        <w:r w:rsidR="00112D7F">
          <w:t xml:space="preserve">alcohol </w:t>
        </w:r>
      </w:ins>
      <w:del w:id="114" w:author="Anna Sivachenko" w:date="2015-09-04T15:57:00Z">
        <w:r w:rsidR="006A1FA4" w:rsidRPr="009A0C52" w:rsidDel="00A237E2">
          <w:delText xml:space="preserve">alcohol </w:delText>
        </w:r>
      </w:del>
      <w:r w:rsidR="006A1FA4" w:rsidRPr="009A0C52">
        <w:t xml:space="preserve">wipe from the </w:t>
      </w:r>
      <w:r w:rsidR="006A1FA4" w:rsidRPr="003114B7">
        <w:t>package and</w:t>
      </w:r>
      <w:del w:id="115" w:author="Anna Sivachenko" w:date="2015-09-08T11:11:00Z">
        <w:r w:rsidR="006A1FA4" w:rsidRPr="003114B7" w:rsidDel="003114B7">
          <w:delText xml:space="preserve"> with friction and intent</w:delText>
        </w:r>
      </w:del>
      <w:ins w:id="116" w:author="Anna Sivachenko" w:date="2015-09-08T11:12:00Z">
        <w:r w:rsidR="003114B7" w:rsidRPr="003114B7">
          <w:t xml:space="preserve"> </w:t>
        </w:r>
      </w:ins>
      <w:r w:rsidR="006A1FA4" w:rsidRPr="003114B7">
        <w:t>scrub the top of the medication vial for 20 seconds</w:t>
      </w:r>
      <w:ins w:id="117" w:author="Anna Sivachenko" w:date="2015-09-08T11:11:00Z">
        <w:r w:rsidR="003114B7" w:rsidRPr="003114B7">
          <w:t xml:space="preserve"> with friction and intent</w:t>
        </w:r>
      </w:ins>
      <w:r w:rsidR="006A1FA4" w:rsidRPr="003114B7">
        <w:t>.  This should be done while looking at a clock to verify that you have scrubbed for the appropriate amount of time.</w:t>
      </w:r>
    </w:p>
    <w:p w14:paraId="7921BCAC" w14:textId="1CD99A69" w:rsidR="006A1FA4" w:rsidRDefault="006A1FA4" w:rsidP="00040F72">
      <w:r w:rsidRPr="00B27571">
        <w:t xml:space="preserve">3.1 </w:t>
      </w:r>
      <w:del w:id="118" w:author="Anna Sivachenko" w:date="2015-09-08T13:24:00Z">
        <w:r w:rsidRPr="00B27571" w:rsidDel="001F718E">
          <w:delText>Select the appropriate size syringe</w:delText>
        </w:r>
      </w:del>
      <w:ins w:id="119" w:author="Anna Sivachenko" w:date="2015-09-08T13:24:00Z">
        <w:r w:rsidR="001F718E">
          <w:t>F</w:t>
        </w:r>
      </w:ins>
      <w:del w:id="120" w:author="Anna Sivachenko" w:date="2015-09-04T16:07:00Z">
        <w:r w:rsidRPr="00045944" w:rsidDel="007D33EF">
          <w:delText>. O</w:delText>
        </w:r>
      </w:del>
      <w:del w:id="121" w:author="Anna Sivachenko" w:date="2015-09-08T13:24:00Z">
        <w:r w:rsidRPr="00045944" w:rsidDel="001F718E">
          <w:delText>pen</w:delText>
        </w:r>
      </w:del>
      <w:ins w:id="122" w:author="Anna Sivachenko" w:date="2015-09-08T11:12:00Z">
        <w:r w:rsidR="003114B7">
          <w:t>rom</w:t>
        </w:r>
      </w:ins>
      <w:r w:rsidRPr="00045944">
        <w:t xml:space="preserve"> the </w:t>
      </w:r>
      <w:ins w:id="123" w:author="Anna Sivachenko" w:date="2015-09-08T13:24:00Z">
        <w:r w:rsidR="001F718E">
          <w:t xml:space="preserve">syringe </w:t>
        </w:r>
      </w:ins>
      <w:r w:rsidRPr="00045944">
        <w:t>drawer in the medication room</w:t>
      </w:r>
      <w:ins w:id="124" w:author="Dipesh Navani" w:date="2015-09-10T13:37:00Z">
        <w:r w:rsidR="00112D7F">
          <w:t>,</w:t>
        </w:r>
      </w:ins>
      <w:del w:id="125" w:author="Anna Sivachenko" w:date="2015-09-08T11:13:00Z">
        <w:r w:rsidRPr="00045944" w:rsidDel="003114B7">
          <w:delText xml:space="preserve"> that contains the syringes</w:delText>
        </w:r>
      </w:del>
      <w:del w:id="126" w:author="Anna Sivachenko" w:date="2015-09-08T13:24:00Z">
        <w:r w:rsidRPr="00045944" w:rsidDel="001F718E">
          <w:delText>, and</w:delText>
        </w:r>
      </w:del>
      <w:r w:rsidRPr="00045944">
        <w:t xml:space="preserve"> </w:t>
      </w:r>
      <w:del w:id="127" w:author="Anna Sivachenko" w:date="2015-09-08T13:25:00Z">
        <w:r w:rsidRPr="00045944" w:rsidDel="001F718E">
          <w:delText xml:space="preserve">select </w:delText>
        </w:r>
      </w:del>
      <w:ins w:id="128" w:author="Anna Sivachenko" w:date="2015-09-08T13:25:00Z">
        <w:r w:rsidR="001F718E">
          <w:t>obtain</w:t>
        </w:r>
        <w:r w:rsidR="001F718E" w:rsidRPr="00045944">
          <w:t xml:space="preserve"> </w:t>
        </w:r>
      </w:ins>
      <w:r w:rsidRPr="00045944">
        <w:t xml:space="preserve">the smallest syringe </w:t>
      </w:r>
      <w:ins w:id="129" w:author="Anna Sivachenko" w:date="2015-09-08T10:50:00Z">
        <w:r w:rsidR="00B27571" w:rsidRPr="009A0C52">
          <w:t xml:space="preserve">that will accommodate </w:t>
        </w:r>
      </w:ins>
      <w:ins w:id="130" w:author="Dipesh Navani" w:date="2015-09-10T13:37:00Z">
        <w:r w:rsidR="00112D7F">
          <w:t xml:space="preserve">the </w:t>
        </w:r>
      </w:ins>
      <w:del w:id="131" w:author="Anna Sivachenko" w:date="2015-09-08T10:50:00Z">
        <w:r w:rsidRPr="00B27571" w:rsidDel="00B27571">
          <w:delText xml:space="preserve">available in comparison to </w:delText>
        </w:r>
      </w:del>
      <w:del w:id="132" w:author="Anna Sivachenko" w:date="2015-09-08T13:24:00Z">
        <w:r w:rsidRPr="00045944" w:rsidDel="001F718E">
          <w:delText xml:space="preserve">the </w:delText>
        </w:r>
      </w:del>
      <w:r w:rsidRPr="00045944">
        <w:t xml:space="preserve">volume of fluid </w:t>
      </w:r>
      <w:ins w:id="133" w:author="Anna Sivachenko" w:date="2015-09-08T10:50:00Z">
        <w:del w:id="134" w:author="Dipesh Navani" w:date="2015-09-10T13:34:00Z">
          <w:r w:rsidR="00B27571" w:rsidRPr="009A0C52" w:rsidDel="00112D7F">
            <w:delText>d</w:delText>
          </w:r>
        </w:del>
      </w:ins>
      <w:ins w:id="135" w:author="Dipesh Navani" w:date="2015-09-10T13:34:00Z">
        <w:r w:rsidR="00112D7F">
          <w:t>t</w:t>
        </w:r>
      </w:ins>
      <w:ins w:id="136" w:author="Anna Sivachenko" w:date="2015-09-08T10:50:00Z">
        <w:r w:rsidR="00B27571" w:rsidRPr="009A0C52">
          <w:t xml:space="preserve">o be </w:t>
        </w:r>
      </w:ins>
      <w:del w:id="137" w:author="Anna Sivachenko" w:date="2015-09-08T10:50:00Z">
        <w:r w:rsidRPr="00B27571" w:rsidDel="00B27571">
          <w:delText xml:space="preserve">that you have to </w:delText>
        </w:r>
      </w:del>
      <w:ins w:id="138" w:author="Anna Sivachenko" w:date="2015-09-08T13:24:00Z">
        <w:r w:rsidR="001F718E">
          <w:t xml:space="preserve">aspirated </w:t>
        </w:r>
      </w:ins>
      <w:del w:id="139" w:author="Anna Sivachenko" w:date="2015-09-08T13:24:00Z">
        <w:r w:rsidRPr="00045944" w:rsidDel="001F718E">
          <w:delText>withdraw</w:delText>
        </w:r>
        <w:r w:rsidRPr="00B27571" w:rsidDel="001F718E">
          <w:delText xml:space="preserve"> </w:delText>
        </w:r>
      </w:del>
      <w:r w:rsidRPr="00B27571">
        <w:t xml:space="preserve">from the </w:t>
      </w:r>
      <w:commentRangeStart w:id="140"/>
      <w:r w:rsidRPr="00B27571">
        <w:t>medication vial</w:t>
      </w:r>
      <w:commentRangeEnd w:id="140"/>
      <w:r w:rsidR="005A5B1D">
        <w:rPr>
          <w:rStyle w:val="CommentReference"/>
        </w:rPr>
        <w:commentReference w:id="140"/>
      </w:r>
      <w:ins w:id="141" w:author="Anna Sivachenko" w:date="2015-09-08T11:13:00Z">
        <w:r w:rsidR="003114B7">
          <w:t>.</w:t>
        </w:r>
      </w:ins>
      <w:del w:id="142" w:author="Anna Sivachenko" w:date="2015-09-08T11:01:00Z">
        <w:r w:rsidRPr="00B27571" w:rsidDel="005A5B1D">
          <w:delText>. (</w:delText>
        </w:r>
        <w:r w:rsidRPr="005A5B1D" w:rsidDel="005A5B1D">
          <w:delText>Action item: comparing various sized syringes for the volume of fluid needed to withdraw from the vial).</w:delText>
        </w:r>
      </w:del>
    </w:p>
    <w:p w14:paraId="67EB1891" w14:textId="7122C201" w:rsidR="006A1FA4" w:rsidRPr="009A0C52" w:rsidRDefault="006A1FA4" w:rsidP="00040F72">
      <w:r w:rsidRPr="009A0C52">
        <w:t xml:space="preserve">3.2 Obtain a blunt tip needle from the needle drawer in the medication room. </w:t>
      </w:r>
    </w:p>
    <w:p w14:paraId="00266906" w14:textId="512F4064" w:rsidR="009E057D" w:rsidRPr="0057147F" w:rsidRDefault="006A1FA4" w:rsidP="00040F72">
      <w:r w:rsidRPr="009A0C52">
        <w:t>3.3</w:t>
      </w:r>
      <w:del w:id="143" w:author="Dipesh Navani" w:date="2015-09-10T13:43:00Z">
        <w:r w:rsidRPr="009A0C52" w:rsidDel="002208DA">
          <w:delText>.</w:delText>
        </w:r>
      </w:del>
      <w:r w:rsidRPr="009A0C52">
        <w:t xml:space="preserve"> Open the syringe packag</w:t>
      </w:r>
      <w:r w:rsidR="007C1A60" w:rsidRPr="009A0C52">
        <w:t xml:space="preserve">e using </w:t>
      </w:r>
      <w:ins w:id="144" w:author="Dipesh Navani" w:date="2015-09-10T13:41:00Z">
        <w:r w:rsidR="002208DA">
          <w:t xml:space="preserve">a </w:t>
        </w:r>
      </w:ins>
      <w:commentRangeStart w:id="145"/>
      <w:r w:rsidR="007C1A60" w:rsidRPr="009A0C52">
        <w:t>sterile technique</w:t>
      </w:r>
      <w:ins w:id="146" w:author="Anna Sivachenko" w:date="2015-09-08T13:26:00Z">
        <w:del w:id="147" w:author="Dipesh Navani" w:date="2015-09-10T13:39:00Z">
          <w:r w:rsidR="001F718E" w:rsidDel="002208DA">
            <w:delText xml:space="preserve"> </w:delText>
          </w:r>
        </w:del>
      </w:ins>
      <w:ins w:id="148" w:author="Dipesh Navani" w:date="2015-09-10T13:39:00Z">
        <w:r w:rsidR="002208DA">
          <w:t xml:space="preserve"> </w:t>
        </w:r>
      </w:ins>
      <w:commentRangeEnd w:id="145"/>
      <w:ins w:id="149" w:author="Dipesh Navani" w:date="2015-09-10T13:47:00Z">
        <w:r w:rsidR="002208DA">
          <w:rPr>
            <w:rStyle w:val="CommentReference"/>
          </w:rPr>
          <w:commentReference w:id="145"/>
        </w:r>
      </w:ins>
      <w:ins w:id="151" w:author="Dipesh Navani" w:date="2015-09-10T13:39:00Z">
        <w:r w:rsidR="002208DA">
          <w:t xml:space="preserve">- </w:t>
        </w:r>
      </w:ins>
      <w:ins w:id="152" w:author="Anna Sivachenko" w:date="2015-09-08T13:26:00Z">
        <w:del w:id="153" w:author="Dipesh Navani" w:date="2015-09-10T13:38:00Z">
          <w:r w:rsidR="001F718E" w:rsidDel="002208DA">
            <w:delText>(</w:delText>
          </w:r>
        </w:del>
      </w:ins>
      <w:ins w:id="154" w:author="Anna Sivachenko" w:date="2015-09-08T13:25:00Z">
        <w:r w:rsidR="001F718E" w:rsidRPr="00CE49F8">
          <w:rPr>
            <w:rFonts w:cs="Arial"/>
            <w:color w:val="000000"/>
          </w:rPr>
          <w:t>pee</w:t>
        </w:r>
      </w:ins>
      <w:ins w:id="155" w:author="Anna Sivachenko" w:date="2015-09-08T13:26:00Z">
        <w:r w:rsidR="001F718E">
          <w:rPr>
            <w:rFonts w:cs="Arial"/>
            <w:color w:val="000000"/>
          </w:rPr>
          <w:t>l</w:t>
        </w:r>
      </w:ins>
      <w:ins w:id="156" w:author="Anna Sivachenko" w:date="2015-09-08T13:25:00Z">
        <w:r w:rsidR="001F718E" w:rsidRPr="002208DA">
          <w:rPr>
            <w:rFonts w:cs="Arial"/>
            <w:color w:val="000000"/>
          </w:rPr>
          <w:t xml:space="preserve"> the sides of the wrapper apart to </w:t>
        </w:r>
        <w:commentRangeStart w:id="157"/>
        <w:r w:rsidR="001F718E" w:rsidRPr="002208DA">
          <w:rPr>
            <w:rFonts w:cs="Arial"/>
            <w:color w:val="000000"/>
          </w:rPr>
          <w:t>expose the rear end of the syringe barrel</w:t>
        </w:r>
      </w:ins>
      <w:commentRangeEnd w:id="157"/>
      <w:r w:rsidR="008058EC">
        <w:rPr>
          <w:rStyle w:val="CommentReference"/>
        </w:rPr>
        <w:commentReference w:id="157"/>
      </w:r>
      <w:ins w:id="158" w:author="Anna Sivachenko" w:date="2015-09-08T13:27:00Z">
        <w:del w:id="159" w:author="Dipesh Navani" w:date="2015-09-10T13:39:00Z">
          <w:r w:rsidR="001F718E" w:rsidDel="002208DA">
            <w:rPr>
              <w:rFonts w:cs="Arial"/>
              <w:color w:val="000000"/>
            </w:rPr>
            <w:delText>)</w:delText>
          </w:r>
        </w:del>
        <w:r w:rsidR="001F718E">
          <w:rPr>
            <w:rFonts w:cs="Arial"/>
            <w:color w:val="000000"/>
          </w:rPr>
          <w:t>.</w:t>
        </w:r>
      </w:ins>
      <w:r w:rsidR="007C1A60" w:rsidRPr="009A0C52">
        <w:t xml:space="preserve"> </w:t>
      </w:r>
      <w:r w:rsidRPr="009A0C52">
        <w:t xml:space="preserve">Hold the syringe in your dominant hand, </w:t>
      </w:r>
      <w:r w:rsidR="007C1A60" w:rsidRPr="009A0C52">
        <w:t xml:space="preserve">taking special care not </w:t>
      </w:r>
      <w:commentRangeStart w:id="160"/>
      <w:r w:rsidR="007C1A60" w:rsidRPr="009A0C52">
        <w:t>to contaminate</w:t>
      </w:r>
      <w:commentRangeEnd w:id="160"/>
      <w:r w:rsidR="008058EC">
        <w:rPr>
          <w:rStyle w:val="CommentReference"/>
        </w:rPr>
        <w:commentReference w:id="160"/>
      </w:r>
      <w:r w:rsidR="007C1A60" w:rsidRPr="009A0C52">
        <w:t xml:space="preserve"> the syringe tip.</w:t>
      </w:r>
    </w:p>
    <w:p w14:paraId="5D7986A4" w14:textId="29C69BA5" w:rsidR="006A1FA4" w:rsidRPr="003114B7" w:rsidRDefault="006A1FA4" w:rsidP="00040F72">
      <w:r w:rsidRPr="0057147F">
        <w:t xml:space="preserve">3.4. </w:t>
      </w:r>
      <w:r w:rsidR="007C1A60" w:rsidRPr="0057147F">
        <w:t xml:space="preserve">Holding the needle package with your non-dominant hand, </w:t>
      </w:r>
      <w:commentRangeStart w:id="161"/>
      <w:r w:rsidR="007C1A60" w:rsidRPr="0057147F">
        <w:t>o</w:t>
      </w:r>
      <w:r w:rsidRPr="0057147F">
        <w:t xml:space="preserve">pen the needle package </w:t>
      </w:r>
      <w:del w:id="162" w:author="Anna Sivachenko" w:date="2015-09-08T13:29:00Z">
        <w:r w:rsidRPr="00893AF3" w:rsidDel="001F718E">
          <w:delText xml:space="preserve">using </w:delText>
        </w:r>
      </w:del>
      <w:ins w:id="163" w:author="Anna Sivachenko" w:date="2015-09-08T13:29:00Z">
        <w:r w:rsidR="001F718E">
          <w:t>by peeling the wrapper to expose the needle hub</w:t>
        </w:r>
      </w:ins>
      <w:commentRangeEnd w:id="161"/>
      <w:r w:rsidR="008058EC">
        <w:rPr>
          <w:rStyle w:val="CommentReference"/>
        </w:rPr>
        <w:commentReference w:id="161"/>
      </w:r>
      <w:ins w:id="164" w:author="Anna Sivachenko" w:date="2015-09-08T13:29:00Z">
        <w:r w:rsidR="001F718E">
          <w:t>,</w:t>
        </w:r>
      </w:ins>
      <w:del w:id="165" w:author="Anna Sivachenko" w:date="2015-09-08T13:27:00Z">
        <w:r w:rsidRPr="0057147F" w:rsidDel="001F718E">
          <w:delText xml:space="preserve">sterile </w:delText>
        </w:r>
      </w:del>
      <w:del w:id="166" w:author="Anna Sivachenko" w:date="2015-09-08T13:29:00Z">
        <w:r w:rsidRPr="0057147F" w:rsidDel="001F718E">
          <w:delText>technique,</w:delText>
        </w:r>
      </w:del>
      <w:r w:rsidRPr="0057147F">
        <w:t xml:space="preserve"> taking special care not to contaminate the </w:t>
      </w:r>
      <w:commentRangeStart w:id="167"/>
      <w:r w:rsidRPr="0057147F">
        <w:t>syringe connection area on the needle</w:t>
      </w:r>
      <w:commentRangeEnd w:id="167"/>
      <w:r w:rsidR="008058EC">
        <w:rPr>
          <w:rStyle w:val="CommentReference"/>
        </w:rPr>
        <w:commentReference w:id="167"/>
      </w:r>
      <w:r w:rsidRPr="0057147F">
        <w:t xml:space="preserve">. </w:t>
      </w:r>
    </w:p>
    <w:p w14:paraId="3F264A0B" w14:textId="33184C71" w:rsidR="007C1A60" w:rsidRPr="003114B7" w:rsidRDefault="006A1FA4" w:rsidP="00040F72">
      <w:r w:rsidRPr="003114B7">
        <w:t xml:space="preserve">3.5. Using </w:t>
      </w:r>
      <w:ins w:id="168" w:author="Anna Sivachenko" w:date="2015-09-04T16:37:00Z">
        <w:del w:id="169" w:author="Dipesh Navani" w:date="2015-09-10T15:11:00Z">
          <w:r w:rsidR="00B40153" w:rsidRPr="003114B7" w:rsidDel="00B148C5">
            <w:delText>the</w:delText>
          </w:r>
        </w:del>
      </w:ins>
      <w:ins w:id="170" w:author="Dipesh Navani" w:date="2015-09-10T15:11:00Z">
        <w:r w:rsidR="00B148C5">
          <w:t>a</w:t>
        </w:r>
      </w:ins>
      <w:ins w:id="171" w:author="Anna Sivachenko" w:date="2015-09-04T16:37:00Z">
        <w:r w:rsidR="00B40153" w:rsidRPr="003114B7">
          <w:t xml:space="preserve"> </w:t>
        </w:r>
      </w:ins>
      <w:r w:rsidRPr="003114B7">
        <w:t xml:space="preserve">sterile technique, </w:t>
      </w:r>
      <w:ins w:id="172" w:author="Anna Sivachenko" w:date="2015-09-08T13:31:00Z">
        <w:r w:rsidR="00AF2D5E">
          <w:t xml:space="preserve">insert the </w:t>
        </w:r>
      </w:ins>
      <w:del w:id="173" w:author="Anna Sivachenko" w:date="2015-09-08T13:31:00Z">
        <w:r w:rsidRPr="0057147F" w:rsidDel="00AF2D5E">
          <w:delText xml:space="preserve">connect the needle to the </w:delText>
        </w:r>
      </w:del>
      <w:r w:rsidRPr="0057147F">
        <w:t>syringe tip</w:t>
      </w:r>
      <w:ins w:id="174" w:author="Anna Sivachenko" w:date="2015-09-08T13:31:00Z">
        <w:r w:rsidR="00AF2D5E">
          <w:t xml:space="preserve"> into the needle hub</w:t>
        </w:r>
      </w:ins>
      <w:r w:rsidRPr="0057147F">
        <w:t xml:space="preserve">, taking special care not to contaminate </w:t>
      </w:r>
      <w:del w:id="175" w:author="Dipesh Navani" w:date="2015-09-10T13:52:00Z">
        <w:r w:rsidRPr="0057147F" w:rsidDel="008058EC">
          <w:delText xml:space="preserve">either </w:delText>
        </w:r>
      </w:del>
      <w:ins w:id="176" w:author="Dipesh Navani" w:date="2015-09-10T13:52:00Z">
        <w:r w:rsidR="008058EC">
          <w:t>the</w:t>
        </w:r>
        <w:r w:rsidR="008058EC" w:rsidRPr="0057147F">
          <w:t xml:space="preserve"> </w:t>
        </w:r>
      </w:ins>
      <w:r w:rsidRPr="0057147F">
        <w:t>connection point.  Note: if any of the connection points are contaminated, you must obtain new supplies and start over.</w:t>
      </w:r>
    </w:p>
    <w:p w14:paraId="260B034D" w14:textId="23BFE9DF" w:rsidR="006A1FA4" w:rsidRDefault="006A1FA4" w:rsidP="00040F72">
      <w:pPr>
        <w:rPr>
          <w:ins w:id="177" w:author="Dipesh Navani" w:date="2015-09-10T13:55:00Z"/>
        </w:rPr>
      </w:pPr>
      <w:r w:rsidRPr="003114B7">
        <w:t xml:space="preserve">3.6 </w:t>
      </w:r>
      <w:r w:rsidR="007C1A60" w:rsidRPr="003114B7">
        <w:t>Take the cap off the needle, taking care not to contaminate the point of the needle, and hold</w:t>
      </w:r>
      <w:commentRangeStart w:id="178"/>
      <w:r w:rsidR="007C1A60" w:rsidRPr="003114B7">
        <w:t xml:space="preserve"> it </w:t>
      </w:r>
      <w:commentRangeEnd w:id="178"/>
      <w:r w:rsidR="008058EC">
        <w:rPr>
          <w:rStyle w:val="CommentReference"/>
        </w:rPr>
        <w:commentReference w:id="178"/>
      </w:r>
      <w:r w:rsidR="007C1A60" w:rsidRPr="003114B7">
        <w:t>in your dominant hand.</w:t>
      </w:r>
    </w:p>
    <w:p w14:paraId="4150D6E9" w14:textId="26BCE560" w:rsidR="008058EC" w:rsidRPr="003114B7" w:rsidRDefault="008058EC" w:rsidP="00040F72">
      <w:ins w:id="179" w:author="Dipesh Navani" w:date="2015-09-10T13:55:00Z">
        <w:r>
          <w:t>Question- Where would one dispose of the wrappers and the cap during this whole process?</w:t>
        </w:r>
      </w:ins>
    </w:p>
    <w:p w14:paraId="272812F7" w14:textId="1AAB002B" w:rsidR="007C1A60" w:rsidRPr="003114B7" w:rsidRDefault="007C1A60" w:rsidP="00040F72">
      <w:r w:rsidRPr="003114B7">
        <w:t xml:space="preserve">3.7. </w:t>
      </w:r>
      <w:proofErr w:type="gramStart"/>
      <w:r w:rsidRPr="003114B7">
        <w:t>Secure</w:t>
      </w:r>
      <w:proofErr w:type="gramEnd"/>
      <w:r w:rsidRPr="003114B7">
        <w:t xml:space="preserve"> the medication vial with your non-dominant hand, and </w:t>
      </w:r>
      <w:commentRangeStart w:id="180"/>
      <w:r w:rsidRPr="003114B7">
        <w:t xml:space="preserve">insert the needle </w:t>
      </w:r>
      <w:commentRangeEnd w:id="180"/>
      <w:r w:rsidR="008058EC">
        <w:rPr>
          <w:rStyle w:val="CommentReference"/>
        </w:rPr>
        <w:commentReference w:id="180"/>
      </w:r>
      <w:r w:rsidRPr="003114B7">
        <w:t>into the soft, rubber portion of the vial</w:t>
      </w:r>
      <w:ins w:id="181" w:author="Dipesh Navani" w:date="2015-09-10T13:56:00Z">
        <w:r w:rsidR="008058EC">
          <w:t xml:space="preserve"> cap</w:t>
        </w:r>
      </w:ins>
      <w:r w:rsidRPr="003114B7">
        <w:t xml:space="preserve">. </w:t>
      </w:r>
    </w:p>
    <w:p w14:paraId="6B85DE64" w14:textId="54AF88C9" w:rsidR="007C1A60" w:rsidRDefault="007C1A60" w:rsidP="00040F72">
      <w:r w:rsidRPr="003114B7">
        <w:t>3.8 Holding the vial with your non-dominant hand, and the syringe and needle with your dominant hand, invert the needle and vial</w:t>
      </w:r>
      <w:ins w:id="182" w:author="Dipesh Navani" w:date="2015-09-10T13:58:00Z">
        <w:r w:rsidR="008058EC">
          <w:t>.</w:t>
        </w:r>
      </w:ins>
      <w:del w:id="183" w:author="Dipesh Navani" w:date="2015-09-10T13:58:00Z">
        <w:r w:rsidRPr="003114B7" w:rsidDel="008058EC">
          <w:delText>,</w:delText>
        </w:r>
      </w:del>
      <w:r w:rsidRPr="003114B7">
        <w:t xml:space="preserve"> </w:t>
      </w:r>
      <w:ins w:id="184" w:author="Dipesh Navani" w:date="2015-09-10T13:58:00Z">
        <w:r w:rsidR="008058EC">
          <w:t xml:space="preserve">Hold </w:t>
        </w:r>
      </w:ins>
      <w:del w:id="185" w:author="Dipesh Navani" w:date="2015-09-10T13:58:00Z">
        <w:r w:rsidRPr="003114B7" w:rsidDel="008058EC">
          <w:delText xml:space="preserve">holding </w:delText>
        </w:r>
      </w:del>
      <w:r w:rsidRPr="003114B7">
        <w:t xml:space="preserve">them at </w:t>
      </w:r>
      <w:ins w:id="186" w:author="Dipesh Navani" w:date="2015-09-10T13:58:00Z">
        <w:r w:rsidR="008058EC">
          <w:t xml:space="preserve">the </w:t>
        </w:r>
      </w:ins>
      <w:r w:rsidRPr="003114B7">
        <w:t>eye level and make sure the syringe tip is below the level of the liquid in the vi</w:t>
      </w:r>
      <w:r w:rsidR="008B79E6" w:rsidRPr="003114B7">
        <w:t xml:space="preserve">al. </w:t>
      </w:r>
      <w:ins w:id="187" w:author="Anna Sivachenko" w:date="2015-09-08T13:32:00Z">
        <w:r w:rsidR="00AF2D5E">
          <w:t>T</w:t>
        </w:r>
      </w:ins>
      <w:del w:id="188" w:author="Anna Sivachenko" w:date="2015-09-08T13:32:00Z">
        <w:r w:rsidR="008B79E6" w:rsidRPr="0057147F" w:rsidDel="00AF2D5E">
          <w:delText>Note: t</w:delText>
        </w:r>
      </w:del>
      <w:r w:rsidR="008B79E6" w:rsidRPr="0057147F">
        <w:t xml:space="preserve">ake special care </w:t>
      </w:r>
      <w:r w:rsidRPr="0057147F">
        <w:t>to grasp the vial and needle in a manner that does not contaminate either the syringe tip or the needle.</w:t>
      </w:r>
    </w:p>
    <w:p w14:paraId="6E906CC5" w14:textId="41E6D78F" w:rsidR="007C1A60" w:rsidRDefault="007C1A60" w:rsidP="00040F72">
      <w:pPr>
        <w:rPr>
          <w:ins w:id="189" w:author="Anna Sivachenko" w:date="2015-09-08T11:18:00Z"/>
        </w:rPr>
      </w:pPr>
      <w:r>
        <w:lastRenderedPageBreak/>
        <w:t xml:space="preserve">3.9 Withdraw the appropriate amount of fluid from the vial, by </w:t>
      </w:r>
      <w:ins w:id="190" w:author="Anna Sivachenko" w:date="2015-09-08T11:14:00Z">
        <w:r w:rsidR="003114B7">
          <w:t xml:space="preserve">slowly </w:t>
        </w:r>
      </w:ins>
      <w:del w:id="191" w:author="Anna Sivachenko" w:date="2015-09-08T11:14:00Z">
        <w:r w:rsidDel="003114B7">
          <w:delText xml:space="preserve">drawing </w:delText>
        </w:r>
      </w:del>
      <w:ins w:id="192" w:author="Anna Sivachenko" w:date="2015-09-08T11:14:00Z">
        <w:r w:rsidR="003114B7">
          <w:t xml:space="preserve">pulling </w:t>
        </w:r>
      </w:ins>
      <w:r>
        <w:t>back</w:t>
      </w:r>
      <w:r w:rsidR="00DC5418">
        <w:t xml:space="preserve"> </w:t>
      </w:r>
      <w:del w:id="193" w:author="Dipesh Navani" w:date="2015-09-10T13:59:00Z">
        <w:r w:rsidR="00DC5418" w:rsidDel="00CA6F19">
          <w:delText xml:space="preserve">slowly </w:delText>
        </w:r>
      </w:del>
      <w:del w:id="194" w:author="Anna Sivachenko" w:date="2015-09-08T11:15:00Z">
        <w:r w:rsidR="00DC5418" w:rsidDel="003114B7">
          <w:delText xml:space="preserve">on </w:delText>
        </w:r>
      </w:del>
      <w:r w:rsidR="00DC5418">
        <w:t xml:space="preserve">the syringe plunger until </w:t>
      </w:r>
      <w:del w:id="195" w:author="Anna Sivachenko" w:date="2015-09-08T11:15:00Z">
        <w:r w:rsidR="00DC5418" w:rsidDel="003114B7">
          <w:delText xml:space="preserve">you get to </w:delText>
        </w:r>
      </w:del>
      <w:r w:rsidR="00DC5418">
        <w:t xml:space="preserve">the </w:t>
      </w:r>
      <w:del w:id="196" w:author="Anna Sivachenko" w:date="2015-09-08T11:15:00Z">
        <w:r w:rsidR="00DC5418" w:rsidDel="003114B7">
          <w:delText xml:space="preserve">right </w:delText>
        </w:r>
      </w:del>
      <w:ins w:id="197" w:author="Anna Sivachenko" w:date="2015-09-08T11:15:00Z">
        <w:r w:rsidR="003114B7">
          <w:t xml:space="preserve">correct medication </w:t>
        </w:r>
      </w:ins>
      <w:r w:rsidR="00DC5418">
        <w:t>volume</w:t>
      </w:r>
      <w:ins w:id="198" w:author="Anna Sivachenko" w:date="2015-09-08T11:15:00Z">
        <w:r w:rsidR="003114B7">
          <w:t xml:space="preserve"> is obtained</w:t>
        </w:r>
      </w:ins>
      <w:del w:id="199" w:author="Anna Sivachenko" w:date="2015-09-08T11:15:00Z">
        <w:r w:rsidR="00DC5418" w:rsidDel="003114B7">
          <w:delText xml:space="preserve"> amount</w:delText>
        </w:r>
      </w:del>
      <w:r w:rsidR="00DC5418">
        <w:t xml:space="preserve">.  </w:t>
      </w:r>
      <w:del w:id="200" w:author="Anna Sivachenko" w:date="2015-09-08T11:18:00Z">
        <w:r w:rsidDel="003114B7">
          <w:delText xml:space="preserve">Note: </w:delText>
        </w:r>
      </w:del>
      <w:del w:id="201" w:author="Anna Sivachenko" w:date="2015-09-08T11:16:00Z">
        <w:r w:rsidDel="003114B7">
          <w:delText>The amount of fluid to</w:delText>
        </w:r>
      </w:del>
      <w:ins w:id="202" w:author="Anna Sivachenko" w:date="2015-09-08T11:16:00Z">
        <w:r w:rsidR="003114B7">
          <w:t xml:space="preserve">The volume to be </w:t>
        </w:r>
      </w:ins>
      <w:del w:id="203" w:author="Anna Sivachenko" w:date="2015-09-08T11:22:00Z">
        <w:r w:rsidDel="00AA5D65">
          <w:delText xml:space="preserve"> </w:delText>
        </w:r>
      </w:del>
      <w:r>
        <w:t>withdraw</w:t>
      </w:r>
      <w:ins w:id="204" w:author="Anna Sivachenko" w:date="2015-09-08T11:16:00Z">
        <w:r w:rsidR="003114B7">
          <w:t>n</w:t>
        </w:r>
      </w:ins>
      <w:r>
        <w:t xml:space="preserve"> is </w:t>
      </w:r>
      <w:del w:id="205" w:author="Anna Sivachenko" w:date="2015-09-08T11:17:00Z">
        <w:r w:rsidDel="003114B7">
          <w:delText xml:space="preserve">based on </w:delText>
        </w:r>
      </w:del>
      <w:del w:id="206" w:author="Anna Sivachenko" w:date="2015-09-08T11:16:00Z">
        <w:r w:rsidDel="003114B7">
          <w:delText xml:space="preserve">medication </w:delText>
        </w:r>
      </w:del>
      <w:del w:id="207" w:author="Anna Sivachenko" w:date="2015-09-08T11:17:00Z">
        <w:r w:rsidDel="003114B7">
          <w:delText>calculation</w:delText>
        </w:r>
      </w:del>
      <w:ins w:id="208" w:author="Anna Sivachenko" w:date="2015-09-08T11:17:00Z">
        <w:r w:rsidR="003114B7">
          <w:t xml:space="preserve">calculated based on </w:t>
        </w:r>
      </w:ins>
      <w:del w:id="209" w:author="Anna Sivachenko" w:date="2015-09-08T11:23:00Z">
        <w:r w:rsidDel="00AA5D65">
          <w:delText xml:space="preserve"> </w:delText>
        </w:r>
      </w:del>
      <w:del w:id="210" w:author="Anna Sivachenko" w:date="2015-09-08T11:17:00Z">
        <w:r w:rsidDel="003114B7">
          <w:delText xml:space="preserve">that considers </w:delText>
        </w:r>
      </w:del>
      <w:r>
        <w:t xml:space="preserve">the medication dosage </w:t>
      </w:r>
      <w:del w:id="211" w:author="Anna Sivachenko" w:date="2015-09-08T11:17:00Z">
        <w:r w:rsidDel="003114B7">
          <w:delText xml:space="preserve">with </w:delText>
        </w:r>
      </w:del>
      <w:ins w:id="212" w:author="Anna Sivachenko" w:date="2015-09-08T11:17:00Z">
        <w:r w:rsidR="003114B7">
          <w:t xml:space="preserve">and </w:t>
        </w:r>
      </w:ins>
      <w:r>
        <w:t xml:space="preserve">the </w:t>
      </w:r>
      <w:ins w:id="213" w:author="Anna Sivachenko" w:date="2015-09-08T11:26:00Z">
        <w:r w:rsidR="00AA5D65">
          <w:t xml:space="preserve">medication </w:t>
        </w:r>
      </w:ins>
      <w:del w:id="214" w:author="Anna Sivachenko" w:date="2015-09-08T11:25:00Z">
        <w:r w:rsidDel="00AA5D65">
          <w:delText xml:space="preserve">medication </w:delText>
        </w:r>
      </w:del>
      <w:r>
        <w:t xml:space="preserve">concentration </w:t>
      </w:r>
      <w:del w:id="215" w:author="Anna Sivachenko" w:date="2015-09-08T11:24:00Z">
        <w:r w:rsidRPr="009A0C52" w:rsidDel="00AA5D65">
          <w:delText xml:space="preserve">provided </w:delText>
        </w:r>
      </w:del>
      <w:r w:rsidRPr="009A0C52">
        <w:t>in the vial</w:t>
      </w:r>
      <w:del w:id="216" w:author="Anna Sivachenko" w:date="2015-09-08T11:17:00Z">
        <w:r w:rsidRPr="00D737D1" w:rsidDel="003114B7">
          <w:delText xml:space="preserve">. </w:delText>
        </w:r>
        <w:r w:rsidR="008B79E6" w:rsidRPr="00D737D1" w:rsidDel="003114B7">
          <w:delText xml:space="preserve"> Also, ensure the needle tip is below the fluid level at all points when withdrawing the fluid.</w:delText>
        </w:r>
      </w:del>
      <w:ins w:id="217" w:author="Anna Sivachenko" w:date="2015-09-08T11:24:00Z">
        <w:r w:rsidR="00AA5D65" w:rsidRPr="0057147F">
          <w:t>.</w:t>
        </w:r>
      </w:ins>
      <w:del w:id="218" w:author="Anna Sivachenko" w:date="2015-09-08T11:24:00Z">
        <w:r w:rsidR="008B79E6" w:rsidDel="00AA5D65">
          <w:delText xml:space="preserve"> </w:delText>
        </w:r>
      </w:del>
    </w:p>
    <w:p w14:paraId="4CF79299" w14:textId="34DD0706" w:rsidR="00CA6F19" w:rsidRDefault="003114B7" w:rsidP="00040F72">
      <w:ins w:id="219" w:author="Anna Sivachenko" w:date="2015-09-08T11:18:00Z">
        <w:r>
          <w:t xml:space="preserve">3.9.1 </w:t>
        </w:r>
        <w:proofErr w:type="gramStart"/>
        <w:r w:rsidR="00AF2D5E">
          <w:t>When</w:t>
        </w:r>
        <w:proofErr w:type="gramEnd"/>
        <w:r w:rsidR="00AF2D5E">
          <w:t xml:space="preserve"> withdrawing medication</w:t>
        </w:r>
        <w:r>
          <w:t xml:space="preserve"> ensure that the needle tip is below the fluid level at all </w:t>
        </w:r>
      </w:ins>
      <w:ins w:id="220" w:author="Anna Sivachenko" w:date="2015-09-08T11:19:00Z">
        <w:r>
          <w:t>times.</w:t>
        </w:r>
      </w:ins>
    </w:p>
    <w:p w14:paraId="0216BAB9" w14:textId="183C72B2" w:rsidR="00DC5418" w:rsidRDefault="00DC5418" w:rsidP="00040F72">
      <w:r>
        <w:t>3.10 Assess the syringe for air bubbles and appropriate amount of volume.  If air bubbles are present, gently tap the syringe with your finger or a p</w:t>
      </w:r>
      <w:r w:rsidR="008B79E6">
        <w:t xml:space="preserve">en to release the air bubbles, </w:t>
      </w:r>
      <w:del w:id="221" w:author="Anna Sivachenko" w:date="2015-09-08T11:22:00Z">
        <w:r w:rsidR="008B79E6" w:rsidDel="00AA5D65">
          <w:delText xml:space="preserve">and </w:delText>
        </w:r>
      </w:del>
      <w:r w:rsidR="008B79E6">
        <w:t>eject the air</w:t>
      </w:r>
      <w:ins w:id="222" w:author="Anna Sivachenko" w:date="2015-09-08T11:22:00Z">
        <w:r w:rsidR="00AA5D65">
          <w:t>, and</w:t>
        </w:r>
      </w:ins>
      <w:r w:rsidR="008B79E6">
        <w:t xml:space="preserve"> then adjust needle tip to below level of fluid and withdraw more fluid until the desired volume is </w:t>
      </w:r>
      <w:ins w:id="223" w:author="Anna Sivachenko" w:date="2015-09-08T11:22:00Z">
        <w:r w:rsidR="00AA5D65">
          <w:t>obtained.</w:t>
        </w:r>
      </w:ins>
      <w:del w:id="224" w:author="Anna Sivachenko" w:date="2015-09-08T11:22:00Z">
        <w:r w:rsidR="008B79E6" w:rsidDel="00AA5D65">
          <w:delText>reached.</w:delText>
        </w:r>
      </w:del>
    </w:p>
    <w:p w14:paraId="2B3F42E5" w14:textId="5525E8FC" w:rsidR="00CC3071" w:rsidRDefault="00CC3071" w:rsidP="00040F72">
      <w:r>
        <w:t xml:space="preserve">3.10 Withdraw the needle from the vial, taking care not to contaminate the needle tip, and set the vial down on the counter with your non-dominant hand </w:t>
      </w:r>
      <w:del w:id="225" w:author="Dipesh Navani" w:date="2015-09-10T14:01:00Z">
        <w:r w:rsidDel="00CA6F19">
          <w:delText>(</w:delText>
        </w:r>
      </w:del>
      <w:r>
        <w:t>while continuing to h</w:t>
      </w:r>
      <w:r w:rsidR="00DC5418">
        <w:t>o</w:t>
      </w:r>
      <w:r w:rsidR="008B79E6">
        <w:t xml:space="preserve">ld the needle and syringe upright, in the air, </w:t>
      </w:r>
      <w:r>
        <w:t xml:space="preserve">with your </w:t>
      </w:r>
      <w:r w:rsidR="008B79E6">
        <w:t>dominant</w:t>
      </w:r>
      <w:r>
        <w:t xml:space="preserve"> hand</w:t>
      </w:r>
      <w:del w:id="226" w:author="Dipesh Navani" w:date="2015-09-10T14:01:00Z">
        <w:r w:rsidDel="00CA6F19">
          <w:delText>)</w:delText>
        </w:r>
      </w:del>
      <w:r>
        <w:t>.</w:t>
      </w:r>
    </w:p>
    <w:p w14:paraId="5AA44502" w14:textId="77777777" w:rsidR="00CB68C7" w:rsidRDefault="00DC5418" w:rsidP="00040F72">
      <w:pPr>
        <w:rPr>
          <w:ins w:id="227" w:author="Anna Sivachenko" w:date="2015-09-04T16:43:00Z"/>
        </w:rPr>
      </w:pPr>
      <w:r>
        <w:t xml:space="preserve">3.11 </w:t>
      </w:r>
      <w:commentRangeStart w:id="228"/>
      <w:r w:rsidRPr="009A0C52">
        <w:t xml:space="preserve">Engage the needle safety device </w:t>
      </w:r>
      <w:commentRangeEnd w:id="228"/>
      <w:r w:rsidR="0064168E">
        <w:rPr>
          <w:rStyle w:val="CommentReference"/>
        </w:rPr>
        <w:commentReference w:id="228"/>
      </w:r>
      <w:r w:rsidRPr="009A0C52">
        <w:t>using</w:t>
      </w:r>
      <w:r>
        <w:t xml:space="preserve"> </w:t>
      </w:r>
      <w:r w:rsidR="008B79E6">
        <w:t xml:space="preserve">the thumb of </w:t>
      </w:r>
      <w:r>
        <w:t>your dominant hand.</w:t>
      </w:r>
      <w:r w:rsidR="008B79E6">
        <w:t xml:space="preserve">  </w:t>
      </w:r>
    </w:p>
    <w:p w14:paraId="6DEC233D" w14:textId="36ADD155" w:rsidR="008B79E6" w:rsidRDefault="00CB68C7" w:rsidP="00040F72">
      <w:ins w:id="229" w:author="Anna Sivachenko" w:date="2015-09-04T16:43:00Z">
        <w:r>
          <w:t>3.11.</w:t>
        </w:r>
      </w:ins>
      <w:ins w:id="230" w:author="Anna Sivachenko" w:date="2015-09-08T13:49:00Z">
        <w:r w:rsidR="0057147F">
          <w:t>1</w:t>
        </w:r>
      </w:ins>
      <w:del w:id="231" w:author="Anna Sivachenko" w:date="2015-09-08T13:49:00Z">
        <w:r w:rsidR="008B79E6" w:rsidDel="0057147F">
          <w:delText>Variation: i</w:delText>
        </w:r>
      </w:del>
      <w:ins w:id="232" w:author="Anna Sivachenko" w:date="2015-09-08T13:49:00Z">
        <w:r w:rsidR="0057147F">
          <w:t xml:space="preserve"> I</w:t>
        </w:r>
      </w:ins>
      <w:r w:rsidR="008B79E6">
        <w:t xml:space="preserve">f </w:t>
      </w:r>
      <w:ins w:id="233" w:author="Anna Sivachenko" w:date="2015-09-08T13:49:00Z">
        <w:r w:rsidR="0057147F">
          <w:t xml:space="preserve">the </w:t>
        </w:r>
      </w:ins>
      <w:del w:id="234" w:author="Anna Sivachenko" w:date="2015-09-08T13:49:00Z">
        <w:r w:rsidR="008B79E6" w:rsidDel="0057147F">
          <w:delText xml:space="preserve">a </w:delText>
        </w:r>
      </w:del>
      <w:r w:rsidR="008B79E6">
        <w:t>safety device is not available,</w:t>
      </w:r>
      <w:del w:id="235" w:author="Anna Sivachenko" w:date="2015-09-08T13:51:00Z">
        <w:r w:rsidR="008B79E6" w:rsidDel="0057147F">
          <w:delText xml:space="preserve"> your dominant hand.</w:delText>
        </w:r>
      </w:del>
      <w:proofErr w:type="gramStart"/>
      <w:r w:rsidR="008B79E6">
        <w:t xml:space="preserve">  </w:t>
      </w:r>
      <w:proofErr w:type="gramEnd"/>
      <w:del w:id="236" w:author="Anna Sivachenko" w:date="2015-09-08T13:53:00Z">
        <w:r w:rsidR="008B79E6" w:rsidDel="00893AF3">
          <w:delText xml:space="preserve">Using your dominant hand that has the needle, </w:delText>
        </w:r>
      </w:del>
      <w:r w:rsidR="008B79E6">
        <w:t xml:space="preserve">carefully place the tip of the needle in the opening of the </w:t>
      </w:r>
      <w:commentRangeStart w:id="237"/>
      <w:r w:rsidR="008B79E6">
        <w:t>syringe cap</w:t>
      </w:r>
      <w:ins w:id="238" w:author="Anna Sivachenko" w:date="2015-09-08T13:53:00Z">
        <w:r w:rsidR="00893AF3">
          <w:t xml:space="preserve"> </w:t>
        </w:r>
      </w:ins>
      <w:commentRangeEnd w:id="237"/>
      <w:r w:rsidR="008717C1">
        <w:rPr>
          <w:rStyle w:val="CommentReference"/>
        </w:rPr>
        <w:commentReference w:id="237"/>
      </w:r>
      <w:ins w:id="239" w:author="Anna Sivachenko" w:date="2015-09-08T13:53:00Z">
        <w:r w:rsidR="00893AF3">
          <w:t xml:space="preserve">with your dominant hand, while </w:t>
        </w:r>
      </w:ins>
      <w:del w:id="240" w:author="Anna Sivachenko" w:date="2015-09-08T13:54:00Z">
        <w:r w:rsidR="008B79E6" w:rsidDel="00893AF3">
          <w:delText>,</w:delText>
        </w:r>
      </w:del>
      <w:r w:rsidR="008B79E6">
        <w:t xml:space="preserve"> keeping your non-dominant hand away from the needle cap and tip.  Slowly scoop the needle cap on the tip of the needle</w:t>
      </w:r>
      <w:ins w:id="241" w:author="Anna Sivachenko" w:date="2015-09-08T13:54:00Z">
        <w:r w:rsidR="00893AF3">
          <w:t xml:space="preserve"> and secure the needle cap to the syringe with your non-dominant hand.</w:t>
        </w:r>
      </w:ins>
      <w:del w:id="242" w:author="Anna Sivachenko" w:date="2015-09-08T13:54:00Z">
        <w:r w:rsidR="008B79E6" w:rsidDel="00893AF3">
          <w:delText xml:space="preserve">. </w:delText>
        </w:r>
      </w:del>
      <w:r w:rsidR="008B79E6">
        <w:t xml:space="preserve"> </w:t>
      </w:r>
      <w:del w:id="243" w:author="Anna Sivachenko" w:date="2015-09-08T13:54:00Z">
        <w:r w:rsidR="008B79E6" w:rsidDel="00893AF3">
          <w:delText>Using your non-dominant hand to secure the needle cap to the syringe.</w:delText>
        </w:r>
      </w:del>
    </w:p>
    <w:p w14:paraId="7501FF3B" w14:textId="21DD3BD4" w:rsidR="00DC5418" w:rsidRDefault="00DC5418" w:rsidP="00040F72">
      <w:r>
        <w:t xml:space="preserve">3.12 Set the syringe </w:t>
      </w:r>
      <w:del w:id="244" w:author="Dipesh Navani" w:date="2015-09-10T14:31:00Z">
        <w:r w:rsidDel="00E54723">
          <w:delText xml:space="preserve">and </w:delText>
        </w:r>
      </w:del>
      <w:ins w:id="245" w:author="Dipesh Navani" w:date="2015-09-10T14:31:00Z">
        <w:r w:rsidR="00E54723">
          <w:t xml:space="preserve">with the </w:t>
        </w:r>
      </w:ins>
      <w:r>
        <w:t>needle</w:t>
      </w:r>
      <w:ins w:id="246" w:author="Dipesh Navani" w:date="2015-09-10T14:31:00Z">
        <w:r w:rsidR="00E54723">
          <w:t xml:space="preserve"> and the medication</w:t>
        </w:r>
      </w:ins>
      <w:r>
        <w:t xml:space="preserve"> down on the counter</w:t>
      </w:r>
      <w:ins w:id="247" w:author="Dipesh Navani" w:date="2015-09-10T14:31:00Z">
        <w:r w:rsidR="00E54723">
          <w:t xml:space="preserve">. </w:t>
        </w:r>
      </w:ins>
      <w:del w:id="248" w:author="Dipesh Navani" w:date="2015-09-10T14:31:00Z">
        <w:r w:rsidDel="00E54723">
          <w:delText>, o</w:delText>
        </w:r>
      </w:del>
      <w:ins w:id="249" w:author="Dipesh Navani" w:date="2015-09-10T14:31:00Z">
        <w:r w:rsidR="00E54723">
          <w:t>O</w:t>
        </w:r>
      </w:ins>
      <w:r>
        <w:t>pen the drawer or cabinet containing syringe needles, and select an appropriate size</w:t>
      </w:r>
      <w:del w:id="250" w:author="Anna Sivachenko" w:date="2015-09-08T13:34:00Z">
        <w:r w:rsidDel="00897F22">
          <w:delText>d</w:delText>
        </w:r>
      </w:del>
      <w:r>
        <w:t xml:space="preserve"> needle</w:t>
      </w:r>
      <w:r w:rsidR="001664AE">
        <w:t xml:space="preserve"> for the subcutaneous injection</w:t>
      </w:r>
      <w:ins w:id="251" w:author="Anna Sivachenko" w:date="2015-09-08T13:34:00Z">
        <w:r w:rsidR="00897F22">
          <w:t xml:space="preserve"> </w:t>
        </w:r>
      </w:ins>
      <w:ins w:id="252" w:author="Dipesh Navani" w:date="2015-09-10T14:24:00Z">
        <w:r w:rsidR="008717C1">
          <w:t xml:space="preserve">- </w:t>
        </w:r>
      </w:ins>
      <w:ins w:id="253" w:author="Anna Sivachenko" w:date="2015-09-08T13:34:00Z">
        <w:del w:id="254" w:author="Dipesh Navani" w:date="2015-09-10T14:24:00Z">
          <w:r w:rsidR="00897F22" w:rsidDel="008717C1">
            <w:delText>(</w:delText>
          </w:r>
        </w:del>
      </w:ins>
      <w:del w:id="255" w:author="Anna Sivachenko" w:date="2015-09-08T13:34:00Z">
        <w:r w:rsidDel="00897F22">
          <w:delText xml:space="preserve">.  </w:delText>
        </w:r>
      </w:del>
      <w:del w:id="256" w:author="Anna Sivachenko" w:date="2015-09-04T16:44:00Z">
        <w:r w:rsidDel="00CB68C7">
          <w:delText xml:space="preserve">Note: </w:delText>
        </w:r>
      </w:del>
      <w:del w:id="257" w:author="Anna Sivachenko" w:date="2015-09-08T13:34:00Z">
        <w:r w:rsidDel="00897F22">
          <w:delText xml:space="preserve">For subcutaneous injections, </w:delText>
        </w:r>
        <w:r w:rsidR="001664AE" w:rsidDel="00897F22">
          <w:delText xml:space="preserve">use a </w:delText>
        </w:r>
      </w:del>
      <w:r w:rsidR="001664AE">
        <w:t>25 or 27 gauge, ½ inch in length or less</w:t>
      </w:r>
      <w:ins w:id="258" w:author="Dipesh Navani" w:date="2015-09-10T14:24:00Z">
        <w:r w:rsidR="008717C1">
          <w:t xml:space="preserve"> -</w:t>
        </w:r>
      </w:ins>
      <w:r w:rsidR="001664AE">
        <w:t xml:space="preserve"> depending </w:t>
      </w:r>
      <w:del w:id="259" w:author="Anna Sivachenko" w:date="2015-09-08T13:42:00Z">
        <w:r w:rsidR="001664AE" w:rsidDel="006C51DD">
          <w:delText xml:space="preserve">on the amount of adipose tissue </w:delText>
        </w:r>
        <w:r w:rsidR="001664AE" w:rsidRPr="00CE49F8" w:rsidDel="006C51DD">
          <w:rPr>
            <w:highlight w:val="yellow"/>
          </w:rPr>
          <w:delText>on your patient</w:delText>
        </w:r>
      </w:del>
      <w:del w:id="260" w:author="Anna Sivachenko" w:date="2015-09-08T13:34:00Z">
        <w:r w:rsidR="001664AE" w:rsidRPr="00CE49F8" w:rsidDel="00897F22">
          <w:rPr>
            <w:highlight w:val="yellow"/>
          </w:rPr>
          <w:delText>.</w:delText>
        </w:r>
      </w:del>
      <w:ins w:id="261" w:author="Anna Sivachenko" w:date="2015-09-08T13:44:00Z">
        <w:r w:rsidR="00AA3891">
          <w:t>on</w:t>
        </w:r>
      </w:ins>
      <w:ins w:id="262" w:author="Anna Sivachenko" w:date="2015-09-08T13:42:00Z">
        <w:r w:rsidR="00AA3891">
          <w:t xml:space="preserve"> </w:t>
        </w:r>
        <w:r w:rsidR="006C51DD">
          <w:t xml:space="preserve">your patient’s </w:t>
        </w:r>
        <w:commentRangeStart w:id="263"/>
        <w:r w:rsidR="006C51DD">
          <w:t xml:space="preserve">subcutaneous adipose tissue </w:t>
        </w:r>
      </w:ins>
      <w:ins w:id="264" w:author="Anna Sivachenko" w:date="2015-09-08T13:44:00Z">
        <w:r w:rsidR="00AA3891">
          <w:t>thickness.</w:t>
        </w:r>
      </w:ins>
      <w:commentRangeEnd w:id="263"/>
      <w:r w:rsidR="008717C1">
        <w:rPr>
          <w:rStyle w:val="CommentReference"/>
        </w:rPr>
        <w:commentReference w:id="263"/>
      </w:r>
    </w:p>
    <w:p w14:paraId="2DAE5C94" w14:textId="1DF077AF" w:rsidR="001664AE" w:rsidRDefault="001664AE" w:rsidP="00040F72">
      <w:r>
        <w:t>3.13 Open the subcutaneous injection needle package, taking care not to contaminate the syringe connection area and hold it between the pointer-finger and thumb of your non-dominant hand.</w:t>
      </w:r>
    </w:p>
    <w:p w14:paraId="405A0537" w14:textId="0806F7DE" w:rsidR="001664AE" w:rsidRDefault="001664AE" w:rsidP="00040F72">
      <w:r>
        <w:t>3.14 Holding the syringe in your dominant hand, grasp the safety-capped needle</w:t>
      </w:r>
      <w:r w:rsidR="008B79E6">
        <w:t xml:space="preserve"> (or capped blunt tipped needle)</w:t>
      </w:r>
      <w:r>
        <w:t xml:space="preserve"> with your non-dominant hand’s middle and ring fingers, and gently twist the syringe with your dominant hand to remove the needle</w:t>
      </w:r>
      <w:r w:rsidR="009A1257">
        <w:t xml:space="preserve"> from the syringe tip</w:t>
      </w:r>
      <w:r>
        <w:t>.</w:t>
      </w:r>
    </w:p>
    <w:p w14:paraId="41551106" w14:textId="66958DAC" w:rsidR="007C1A60" w:rsidRDefault="001664AE" w:rsidP="00040F72">
      <w:r>
        <w:t>3.15 Attach the syringe</w:t>
      </w:r>
      <w:r w:rsidR="009A1257">
        <w:t xml:space="preserve"> tip</w:t>
      </w:r>
      <w:r>
        <w:t xml:space="preserve"> to the subcutaneous injection needle</w:t>
      </w:r>
      <w:r w:rsidR="009A1257">
        <w:t xml:space="preserve"> </w:t>
      </w:r>
      <w:del w:id="265" w:author="Dipesh Navani" w:date="2015-09-10T14:37:00Z">
        <w:r w:rsidR="009A1257" w:rsidDel="00DF1BBE">
          <w:delText>that is held in</w:delText>
        </w:r>
      </w:del>
      <w:ins w:id="266" w:author="Dipesh Navani" w:date="2015-09-10T14:37:00Z">
        <w:r w:rsidR="00DF1BBE">
          <w:t>using</w:t>
        </w:r>
      </w:ins>
      <w:r w:rsidR="009A1257">
        <w:t xml:space="preserve"> your non-dominant hand’s thumb and pointer finger</w:t>
      </w:r>
      <w:r>
        <w:t xml:space="preserve">, taking care not to contaminate the syringe tip or needle syringe connection. </w:t>
      </w:r>
    </w:p>
    <w:p w14:paraId="7C813EBC" w14:textId="161B9660" w:rsidR="009A1257" w:rsidRDefault="009A1257" w:rsidP="00040F72">
      <w:r>
        <w:t>3.16 Dispose of the used needle in the sharps container.</w:t>
      </w:r>
    </w:p>
    <w:p w14:paraId="58C69674" w14:textId="09512D91" w:rsidR="009A1257" w:rsidRDefault="009A1257" w:rsidP="00040F72">
      <w:r>
        <w:t>3.17 Using tape or a pre-printed medication label (if available), write the medication name and dosage amount on the label, and place on the syringe.  Note: some institutions may require more information according to their medication labeling policy.</w:t>
      </w:r>
    </w:p>
    <w:p w14:paraId="7EFA5525" w14:textId="0F966505" w:rsidR="00CE62F4" w:rsidRPr="009A0C52" w:rsidRDefault="001664AE" w:rsidP="006535A5">
      <w:r w:rsidRPr="006535A5">
        <w:lastRenderedPageBreak/>
        <w:t>4</w:t>
      </w:r>
      <w:r w:rsidR="00040F72" w:rsidRPr="006535A5">
        <w:t xml:space="preserve">. </w:t>
      </w:r>
      <w:r w:rsidR="004C5543" w:rsidRPr="006535A5">
        <w:t xml:space="preserve">In the </w:t>
      </w:r>
      <w:r w:rsidR="009A1257" w:rsidRPr="006535A5">
        <w:t>medication p</w:t>
      </w:r>
      <w:r w:rsidR="004C5543" w:rsidRPr="006535A5">
        <w:t xml:space="preserve">reparation area </w:t>
      </w:r>
      <w:r w:rsidR="009A1257" w:rsidRPr="006535A5">
        <w:t>c</w:t>
      </w:r>
      <w:r w:rsidR="001F693A" w:rsidRPr="006535A5">
        <w:t xml:space="preserve">omplete the </w:t>
      </w:r>
      <w:r w:rsidR="001F693A" w:rsidRPr="009A0C52">
        <w:t>second safety check using the 5 rights of medication administration</w:t>
      </w:r>
      <w:r w:rsidR="00E54723">
        <w:t xml:space="preserve">. </w:t>
      </w:r>
      <w:r w:rsidR="00FB2CFC" w:rsidRPr="009A0C52">
        <w:t>Refer to the video “Safety Checks for Acquiring Medications from a Medication Dispensing Device”</w:t>
      </w:r>
    </w:p>
    <w:p w14:paraId="77EC6036" w14:textId="28263D5E" w:rsidR="006E413E" w:rsidRPr="006535A5" w:rsidDel="00AA3891" w:rsidRDefault="006E413E" w:rsidP="00040F72">
      <w:pPr>
        <w:rPr>
          <w:del w:id="267" w:author="Anna Sivachenko" w:date="2015-09-08T13:46:00Z"/>
        </w:rPr>
      </w:pPr>
      <w:r w:rsidRPr="006535A5">
        <w:t>5</w:t>
      </w:r>
      <w:ins w:id="268" w:author="Anna Sivachenko" w:date="2015-09-08T13:46:00Z">
        <w:r w:rsidR="00AA1F58">
          <w:t>.</w:t>
        </w:r>
      </w:ins>
      <w:r w:rsidRPr="006535A5">
        <w:t xml:space="preserve"> Gather </w:t>
      </w:r>
      <w:del w:id="269" w:author="Anna Sivachenko" w:date="2015-09-08T13:45:00Z">
        <w:r w:rsidRPr="006535A5" w:rsidDel="00AA3891">
          <w:delText xml:space="preserve">needed </w:delText>
        </w:r>
      </w:del>
      <w:r w:rsidRPr="006535A5">
        <w:t>supplies</w:t>
      </w:r>
      <w:ins w:id="270" w:author="Anna Sivachenko" w:date="2015-09-08T13:46:00Z">
        <w:r w:rsidR="00AA3891">
          <w:t>, including an al</w:t>
        </w:r>
      </w:ins>
      <w:del w:id="271" w:author="Anna Sivachenko" w:date="2015-09-08T13:46:00Z">
        <w:r w:rsidRPr="006535A5" w:rsidDel="00AA3891">
          <w:delText>.</w:delText>
        </w:r>
      </w:del>
    </w:p>
    <w:p w14:paraId="4233F45F" w14:textId="1FB4A5D0" w:rsidR="006E413E" w:rsidRPr="006535A5" w:rsidDel="00AA1F58" w:rsidRDefault="006E413E" w:rsidP="0057147F">
      <w:pPr>
        <w:rPr>
          <w:del w:id="272" w:author="Anna Sivachenko" w:date="2015-09-08T13:46:00Z"/>
        </w:rPr>
      </w:pPr>
      <w:del w:id="273" w:author="Anna Sivachenko" w:date="2015-09-08T13:46:00Z">
        <w:r w:rsidRPr="006535A5" w:rsidDel="00AA3891">
          <w:delText>5.1</w:delText>
        </w:r>
        <w:r w:rsidR="003934F8" w:rsidRPr="006535A5" w:rsidDel="00AA3891">
          <w:delText xml:space="preserve"> Obtain an al</w:delText>
        </w:r>
      </w:del>
      <w:proofErr w:type="gramStart"/>
      <w:r w:rsidR="003934F8" w:rsidRPr="006535A5">
        <w:t>cohol</w:t>
      </w:r>
      <w:proofErr w:type="gramEnd"/>
      <w:r w:rsidR="003934F8" w:rsidRPr="006535A5">
        <w:t xml:space="preserve"> prep wipe, </w:t>
      </w:r>
      <w:r w:rsidRPr="006535A5">
        <w:t>non-sterile gloves</w:t>
      </w:r>
      <w:r w:rsidR="003934F8" w:rsidRPr="006535A5">
        <w:t xml:space="preserve"> and adhesive bandage or a cotton ball and silk/paper tap</w:t>
      </w:r>
      <w:ins w:id="274" w:author="Anna Sivachenko" w:date="2015-09-08T13:47:00Z">
        <w:r w:rsidR="00AA1F58">
          <w:t xml:space="preserve">e </w:t>
        </w:r>
      </w:ins>
      <w:ins w:id="275" w:author="Dipesh Navani" w:date="2015-09-10T14:33:00Z">
        <w:r w:rsidR="00E54723" w:rsidRPr="006535A5">
          <w:t xml:space="preserve">and </w:t>
        </w:r>
        <w:r w:rsidR="00E54723">
          <w:t xml:space="preserve">the </w:t>
        </w:r>
        <w:r w:rsidR="00E54723" w:rsidRPr="006535A5">
          <w:t>subcutaneous medication</w:t>
        </w:r>
        <w:r w:rsidR="00E54723">
          <w:t xml:space="preserve">. </w:t>
        </w:r>
      </w:ins>
      <w:ins w:id="276" w:author="Anna Sivachenko" w:date="2015-09-08T13:47:00Z">
        <w:del w:id="277" w:author="Dipesh Navani" w:date="2015-09-10T14:34:00Z">
          <w:r w:rsidR="00AA1F58" w:rsidDel="00E54723">
            <w:delText xml:space="preserve">and </w:delText>
          </w:r>
        </w:del>
      </w:ins>
      <w:del w:id="278" w:author="Anna Sivachenko" w:date="2015-09-08T13:47:00Z">
        <w:r w:rsidR="003934F8" w:rsidRPr="006535A5" w:rsidDel="00AA1F58">
          <w:delText>e</w:delText>
        </w:r>
        <w:r w:rsidRPr="006535A5" w:rsidDel="00AA1F58">
          <w:delText>.</w:delText>
        </w:r>
      </w:del>
    </w:p>
    <w:p w14:paraId="1419AB02" w14:textId="77777777" w:rsidR="00E54723" w:rsidRDefault="006E413E">
      <w:pPr>
        <w:rPr>
          <w:ins w:id="279" w:author="Dipesh Navani" w:date="2015-09-10T14:34:00Z"/>
        </w:rPr>
      </w:pPr>
      <w:del w:id="280" w:author="Anna Sivachenko" w:date="2015-09-08T13:47:00Z">
        <w:r w:rsidRPr="006535A5" w:rsidDel="00AA1F58">
          <w:delText>6.0 T</w:delText>
        </w:r>
      </w:del>
      <w:ins w:id="281" w:author="Anna Sivachenko" w:date="2015-09-08T13:47:00Z">
        <w:del w:id="282" w:author="Dipesh Navani" w:date="2015-09-10T14:34:00Z">
          <w:r w:rsidR="00AA1F58" w:rsidDel="00E54723">
            <w:delText>t</w:delText>
          </w:r>
        </w:del>
      </w:ins>
      <w:ins w:id="283" w:author="Dipesh Navani" w:date="2015-09-10T14:34:00Z">
        <w:r w:rsidR="00E54723">
          <w:t>T</w:t>
        </w:r>
      </w:ins>
      <w:r w:rsidRPr="006535A5">
        <w:t xml:space="preserve">ake the supplies </w:t>
      </w:r>
      <w:del w:id="284" w:author="Dipesh Navani" w:date="2015-09-10T14:33:00Z">
        <w:r w:rsidRPr="006535A5" w:rsidDel="00E54723">
          <w:delText>and subcutaneous me</w:delText>
        </w:r>
        <w:r w:rsidR="00717F34" w:rsidRPr="006535A5" w:rsidDel="00E54723">
          <w:delText xml:space="preserve">dication </w:delText>
        </w:r>
      </w:del>
      <w:r w:rsidR="00717F34" w:rsidRPr="006535A5">
        <w:t>to the patient’s room</w:t>
      </w:r>
      <w:ins w:id="285" w:author="Dipesh Navani" w:date="2015-09-10T14:34:00Z">
        <w:r w:rsidR="00E54723">
          <w:t>.</w:t>
        </w:r>
      </w:ins>
    </w:p>
    <w:p w14:paraId="7CAA6F0C" w14:textId="437D6228" w:rsidR="006E413E" w:rsidRPr="002E016C" w:rsidRDefault="00E54723">
      <w:pPr>
        <w:rPr>
          <w:b/>
          <w:u w:val="single"/>
        </w:rPr>
      </w:pPr>
      <w:ins w:id="286" w:author="Dipesh Navani" w:date="2015-09-10T14:34:00Z">
        <w:r w:rsidRPr="002E016C">
          <w:rPr>
            <w:b/>
            <w:u w:val="single"/>
          </w:rPr>
          <w:t>Administration</w:t>
        </w:r>
      </w:ins>
    </w:p>
    <w:p w14:paraId="3A22EB88" w14:textId="7C525A37" w:rsidR="006E413E" w:rsidRPr="006535A5" w:rsidRDefault="006E413E" w:rsidP="006E413E">
      <w:r w:rsidRPr="006535A5">
        <w:t>6.</w:t>
      </w:r>
      <w:del w:id="287" w:author="Dipesh Navani" w:date="2015-09-10T14:34:00Z">
        <w:r w:rsidRPr="006535A5" w:rsidDel="00E54723">
          <w:delText>1</w:delText>
        </w:r>
      </w:del>
      <w:r w:rsidRPr="006535A5">
        <w:t xml:space="preserve"> Upon first entering the patient’s room, set the medications down on the counter and wash hands with soap and warm water, and vigorous friction for at least 20 seconds. Hand sanitizers may be used if the hands are not visibly soiled, but vigorous friction should also be used. </w:t>
      </w:r>
    </w:p>
    <w:p w14:paraId="77909FB2" w14:textId="509218AC" w:rsidR="00717F34" w:rsidRPr="006535A5" w:rsidRDefault="00717F34" w:rsidP="006E413E">
      <w:r w:rsidRPr="006535A5">
        <w:t xml:space="preserve">7.0 </w:t>
      </w:r>
      <w:commentRangeStart w:id="288"/>
      <w:r w:rsidRPr="006535A5">
        <w:t xml:space="preserve">In the patient’s room, complete </w:t>
      </w:r>
      <w:del w:id="289" w:author="Anna Sivachenko" w:date="2015-09-08T11:59:00Z">
        <w:r w:rsidRPr="006535A5" w:rsidDel="00652E07">
          <w:delText xml:space="preserve">your </w:delText>
        </w:r>
      </w:del>
      <w:ins w:id="290" w:author="Anna Sivachenko" w:date="2015-09-08T11:59:00Z">
        <w:r w:rsidR="00652E07">
          <w:t xml:space="preserve">the </w:t>
        </w:r>
      </w:ins>
      <w:r w:rsidRPr="006535A5">
        <w:t>third, and final, medication</w:t>
      </w:r>
      <w:r w:rsidR="003A1C6A" w:rsidRPr="006535A5">
        <w:t xml:space="preserve"> safety check.</w:t>
      </w:r>
      <w:commentRangeEnd w:id="288"/>
      <w:r w:rsidR="002E016C">
        <w:rPr>
          <w:rStyle w:val="CommentReference"/>
        </w:rPr>
        <w:commentReference w:id="288"/>
      </w:r>
    </w:p>
    <w:p w14:paraId="0C3F36AB" w14:textId="21478A79" w:rsidR="00717F34" w:rsidRPr="006535A5" w:rsidRDefault="00717F34" w:rsidP="00717F34">
      <w:r w:rsidRPr="006535A5">
        <w:t xml:space="preserve">7.1 At the bedside computer, log into the electronic health record, open the patient’s chart, and open the patient’s </w:t>
      </w:r>
      <w:del w:id="291" w:author="Dipesh Navani" w:date="2015-09-10T14:38:00Z">
        <w:r w:rsidRPr="006535A5" w:rsidDel="00DF1BBE">
          <w:delText>medication administration record (</w:delText>
        </w:r>
      </w:del>
      <w:r w:rsidRPr="006535A5">
        <w:t>MAR</w:t>
      </w:r>
      <w:del w:id="292" w:author="Dipesh Navani" w:date="2015-09-10T14:38:00Z">
        <w:r w:rsidRPr="006535A5" w:rsidDel="00DF1BBE">
          <w:delText>)</w:delText>
        </w:r>
      </w:del>
      <w:r w:rsidRPr="006535A5">
        <w:t xml:space="preserve">. </w:t>
      </w:r>
    </w:p>
    <w:p w14:paraId="02E1B07C" w14:textId="1B490FAF" w:rsidR="00717F34" w:rsidRPr="006535A5" w:rsidRDefault="00717F34" w:rsidP="00717F34">
      <w:r w:rsidRPr="006535A5">
        <w:t xml:space="preserve">7.2 Confirm that you have the correct patient through comparing the patient’s name and medical record number on their wrist identification band with the patient’s name and medical record number on the electronic </w:t>
      </w:r>
      <w:commentRangeStart w:id="293"/>
      <w:r w:rsidRPr="006535A5">
        <w:t xml:space="preserve">Medication Administration Record </w:t>
      </w:r>
      <w:commentRangeEnd w:id="293"/>
      <w:r w:rsidR="00DF1BBE">
        <w:rPr>
          <w:rStyle w:val="CommentReference"/>
        </w:rPr>
        <w:commentReference w:id="293"/>
      </w:r>
      <w:r w:rsidRPr="006535A5">
        <w:t xml:space="preserve">(MAR) on the computer screen. At this point the “Right Patient” step has been completed for the </w:t>
      </w:r>
      <w:del w:id="294" w:author="Anna Sivachenko" w:date="2015-09-08T11:59:00Z">
        <w:r w:rsidRPr="006535A5" w:rsidDel="00652E07">
          <w:delText xml:space="preserve">second </w:delText>
        </w:r>
      </w:del>
      <w:ins w:id="295" w:author="Anna Sivachenko" w:date="2015-09-08T11:59:00Z">
        <w:r w:rsidR="00652E07">
          <w:t>third</w:t>
        </w:r>
        <w:r w:rsidR="00652E07" w:rsidRPr="006535A5">
          <w:t xml:space="preserve"> </w:t>
        </w:r>
      </w:ins>
      <w:r w:rsidRPr="006535A5">
        <w:t>safety check.</w:t>
      </w:r>
    </w:p>
    <w:p w14:paraId="273C4171" w14:textId="4E7B6377" w:rsidR="00717F34" w:rsidRPr="006535A5" w:rsidRDefault="00717F34" w:rsidP="00717F34">
      <w:r w:rsidRPr="006535A5">
        <w:t xml:space="preserve">7.3 Hold the labeled syringe next to the computer screen. Compare the medication name on the label of the syringe to the medication name provided on the MAR in the electronic health record (on the computer screen). At this point the “Right Medication” has been completed for </w:t>
      </w:r>
      <w:ins w:id="296" w:author="Anna Sivachenko" w:date="2015-09-08T11:59:00Z">
        <w:r w:rsidR="00652E07">
          <w:t xml:space="preserve">the </w:t>
        </w:r>
      </w:ins>
      <w:del w:id="297" w:author="Anna Sivachenko" w:date="2015-09-08T11:59:00Z">
        <w:r w:rsidRPr="006535A5" w:rsidDel="00652E07">
          <w:delText xml:space="preserve">your </w:delText>
        </w:r>
      </w:del>
      <w:ins w:id="298" w:author="Anna Sivachenko" w:date="2015-09-08T11:59:00Z">
        <w:r w:rsidR="00652E07">
          <w:t xml:space="preserve">third </w:t>
        </w:r>
      </w:ins>
      <w:del w:id="299" w:author="Anna Sivachenko" w:date="2015-09-08T11:59:00Z">
        <w:r w:rsidRPr="006535A5" w:rsidDel="00652E07">
          <w:delText xml:space="preserve">second </w:delText>
        </w:r>
      </w:del>
      <w:r w:rsidRPr="006535A5">
        <w:t xml:space="preserve">safety check. </w:t>
      </w:r>
    </w:p>
    <w:p w14:paraId="4DA74EF7" w14:textId="7D4B9178" w:rsidR="00717F34" w:rsidRPr="006535A5" w:rsidRDefault="00717F34" w:rsidP="00717F34">
      <w:r w:rsidRPr="006535A5">
        <w:t xml:space="preserve">7.4 Hold the labeled syringe next to the computer screen. Compare the medication dose listed on the syringe label with the dose listed on the electronic MAR. At this point the “Right Dose” step of the </w:t>
      </w:r>
      <w:del w:id="300" w:author="Anna Sivachenko" w:date="2015-09-08T11:59:00Z">
        <w:r w:rsidRPr="006535A5" w:rsidDel="00652E07">
          <w:delText xml:space="preserve">second </w:delText>
        </w:r>
      </w:del>
      <w:ins w:id="301" w:author="Anna Sivachenko" w:date="2015-09-08T11:59:00Z">
        <w:r w:rsidR="00652E07">
          <w:t xml:space="preserve">third </w:t>
        </w:r>
      </w:ins>
      <w:r w:rsidRPr="006535A5">
        <w:t xml:space="preserve">safety check is complete.  </w:t>
      </w:r>
    </w:p>
    <w:p w14:paraId="268D2C14" w14:textId="56D38254" w:rsidR="00717F34" w:rsidRPr="006535A5" w:rsidRDefault="00717F34" w:rsidP="00717F34">
      <w:r w:rsidRPr="006535A5">
        <w:t xml:space="preserve">7.5 Review the electronic MAR to confirm the medication administration route listed on the electronic MAR is listed as “subcutaneous injection”. At this point the “Right Route” step of the </w:t>
      </w:r>
      <w:del w:id="302" w:author="Anna Sivachenko" w:date="2015-09-08T11:59:00Z">
        <w:r w:rsidRPr="006535A5" w:rsidDel="00652E07">
          <w:delText xml:space="preserve">second </w:delText>
        </w:r>
      </w:del>
      <w:ins w:id="303" w:author="Anna Sivachenko" w:date="2015-09-08T11:59:00Z">
        <w:r w:rsidR="00652E07">
          <w:t>third</w:t>
        </w:r>
        <w:r w:rsidR="00652E07" w:rsidRPr="006535A5">
          <w:t xml:space="preserve"> </w:t>
        </w:r>
      </w:ins>
      <w:r w:rsidRPr="006535A5">
        <w:t>safety check is complete.</w:t>
      </w:r>
    </w:p>
    <w:p w14:paraId="10E0C6A6" w14:textId="2A94C30F" w:rsidR="00717F34" w:rsidRPr="006535A5" w:rsidRDefault="00717F34" w:rsidP="00717F34">
      <w:r w:rsidRPr="006535A5">
        <w:t>7.6 Review the time listed for the subcutaneous medication injection in the MAR to confirm that it is the right time for administration of the subcutaneous medication.  Compare the administration time in the MAR with the clock in the patient’s room. At this point the “Right Time” step is complete.</w:t>
      </w:r>
    </w:p>
    <w:p w14:paraId="656FE682" w14:textId="10EAFFEB" w:rsidR="003A1C6A" w:rsidRPr="006535A5" w:rsidRDefault="003A1C6A" w:rsidP="003A1C6A">
      <w:r w:rsidRPr="006535A5">
        <w:t>8.0 Prepare the patient and administer the subcutaneous medication.</w:t>
      </w:r>
    </w:p>
    <w:p w14:paraId="7F1FF679" w14:textId="4317913E" w:rsidR="003A1C6A" w:rsidRPr="006535A5" w:rsidRDefault="003A1C6A" w:rsidP="003A1C6A">
      <w:r w:rsidRPr="006535A5">
        <w:t>8.1</w:t>
      </w:r>
      <w:r w:rsidR="00717F34" w:rsidRPr="006535A5">
        <w:t xml:space="preserve"> </w:t>
      </w:r>
      <w:r w:rsidRPr="006535A5">
        <w:t xml:space="preserve">Select an appropriate subcutaneous injection location, which is based on the type of medication, patient preference, and injection site </w:t>
      </w:r>
      <w:r w:rsidRPr="00DD15E7">
        <w:t>rotations f</w:t>
      </w:r>
      <w:r w:rsidRPr="006535A5">
        <w:t xml:space="preserve">or patients receiving multiple doses of subcutaneous injections over time. </w:t>
      </w:r>
      <w:del w:id="304" w:author="Dipesh Navani" w:date="2015-09-10T14:41:00Z">
        <w:r w:rsidRPr="006535A5" w:rsidDel="001F09B3">
          <w:delText>Most appropriate</w:delText>
        </w:r>
      </w:del>
      <w:ins w:id="305" w:author="Dipesh Navani" w:date="2015-09-10T14:41:00Z">
        <w:r w:rsidR="001F09B3">
          <w:t>The</w:t>
        </w:r>
      </w:ins>
      <w:r w:rsidRPr="006535A5">
        <w:t xml:space="preserve"> injection sites for subcutaneous injections are on the back of the arm, abdomen, thighs, and adipose portion of the hips.  The most </w:t>
      </w:r>
      <w:r w:rsidRPr="006535A5">
        <w:lastRenderedPageBreak/>
        <w:t>appropriate site is dependent upon where the last injection was given, amount of adipose tissue and patient preference</w:t>
      </w:r>
      <w:ins w:id="306" w:author="Anna Sivachenko" w:date="2015-09-08T13:05:00Z">
        <w:r w:rsidR="00DD15E7">
          <w:t xml:space="preserve"> </w:t>
        </w:r>
      </w:ins>
      <w:ins w:id="307" w:author="Anna Sivachenko" w:date="2015-09-08T13:00:00Z">
        <w:r w:rsidR="00DD15E7">
          <w:t>(</w:t>
        </w:r>
      </w:ins>
      <w:ins w:id="308" w:author="Anna Sivachenko" w:date="2015-09-08T12:01:00Z">
        <w:r w:rsidR="00652E07">
          <w:t>Figure 1)</w:t>
        </w:r>
      </w:ins>
    </w:p>
    <w:p w14:paraId="3ECE74F2" w14:textId="75D4D13C" w:rsidR="003A1C6A" w:rsidRPr="006535A5" w:rsidRDefault="003A1C6A" w:rsidP="003A1C6A">
      <w:r w:rsidRPr="006535A5">
        <w:t xml:space="preserve">8.2. Access the injection site by removing bed linens and/or patient clothing/gown from the identified subcutaneous medication administration injection site. </w:t>
      </w:r>
    </w:p>
    <w:p w14:paraId="60CAF86C" w14:textId="291B1163" w:rsidR="003A1C6A" w:rsidRPr="006535A5" w:rsidRDefault="003A1C6A" w:rsidP="003A1C6A">
      <w:r w:rsidRPr="006535A5">
        <w:t>8.3. Put on clean gloves. Note: Ensure that the patient does not have a latex allergy and/or that the clean gloves are non-latex.</w:t>
      </w:r>
    </w:p>
    <w:p w14:paraId="1D7F322F" w14:textId="094EAFAF" w:rsidR="003A1C6A" w:rsidRPr="006535A5" w:rsidRDefault="003A1C6A" w:rsidP="003A1C6A">
      <w:r w:rsidRPr="006535A5">
        <w:t xml:space="preserve">8.4. Variation: If the </w:t>
      </w:r>
      <w:ins w:id="309" w:author="Anna Sivachenko" w:date="2015-09-08T12:02:00Z">
        <w:r w:rsidR="00652E07">
          <w:t xml:space="preserve">injection area </w:t>
        </w:r>
      </w:ins>
      <w:del w:id="310" w:author="Anna Sivachenko" w:date="2015-09-08T12:02:00Z">
        <w:r w:rsidRPr="006535A5" w:rsidDel="00652E07">
          <w:delText xml:space="preserve">“skin” </w:delText>
        </w:r>
      </w:del>
      <w:r w:rsidRPr="006535A5">
        <w:t>is visibly dirty, clean the are</w:t>
      </w:r>
      <w:r w:rsidR="00A4531D" w:rsidRPr="006535A5">
        <w:t>a</w:t>
      </w:r>
      <w:r w:rsidRPr="006535A5">
        <w:t xml:space="preserve"> with an alcohol prep pad and allow the alcohol to dry.  According to the</w:t>
      </w:r>
      <w:ins w:id="311" w:author="Anna Sivachenko" w:date="2015-09-08T12:27:00Z">
        <w:r w:rsidR="005E6FF9">
          <w:t xml:space="preserve"> Center for Disease control and prevention (</w:t>
        </w:r>
      </w:ins>
      <w:r w:rsidRPr="009A0C52">
        <w:t>CDC</w:t>
      </w:r>
      <w:ins w:id="312" w:author="Anna Sivachenko" w:date="2015-09-08T12:28:00Z">
        <w:r w:rsidR="005E6FF9">
          <w:t>)</w:t>
        </w:r>
      </w:ins>
      <w:r w:rsidRPr="006535A5">
        <w:t>, it is not necessary to clean the skin with an alcohol prep pad if the skin is not visibly soiled.</w:t>
      </w:r>
    </w:p>
    <w:p w14:paraId="03A3AE79" w14:textId="77777777" w:rsidR="003A1C6A" w:rsidRPr="006535A5" w:rsidRDefault="003A1C6A" w:rsidP="003A1C6A">
      <w:r w:rsidRPr="006535A5">
        <w:t xml:space="preserve">8.5. Hold the syringe in your dominant hand, and with your non-dominant hand, remove the needle cap. </w:t>
      </w:r>
    </w:p>
    <w:p w14:paraId="4E886638" w14:textId="43F23C7F" w:rsidR="003A1C6A" w:rsidRPr="006535A5" w:rsidRDefault="003A1C6A" w:rsidP="003A1C6A">
      <w:r w:rsidRPr="006535A5">
        <w:t xml:space="preserve">8.6. Using the non-dominant hand, pinch or pull taut the skin at the injection site. </w:t>
      </w:r>
      <w:del w:id="313" w:author="Anna Sivachenko" w:date="2015-09-08T12:10:00Z">
        <w:r w:rsidRPr="006535A5" w:rsidDel="002D40A4">
          <w:delText xml:space="preserve">Note: If the fold of skin is &gt; 2 inches, insert the needle into the skin </w:delText>
        </w:r>
      </w:del>
      <w:del w:id="314" w:author="Anna Sivachenko" w:date="2015-09-08T12:08:00Z">
        <w:r w:rsidRPr="006535A5" w:rsidDel="002D40A4">
          <w:delText xml:space="preserve">using </w:delText>
        </w:r>
      </w:del>
      <w:del w:id="315" w:author="Anna Sivachenko" w:date="2015-09-08T12:10:00Z">
        <w:r w:rsidRPr="006535A5" w:rsidDel="002D40A4">
          <w:delText xml:space="preserve">a 90 degree angle (needle to skin angle). Variation: If the skin fold is </w:delText>
        </w:r>
      </w:del>
      <w:del w:id="316" w:author="Anna Sivachenko" w:date="2015-09-08T12:09:00Z">
        <w:r w:rsidRPr="006535A5" w:rsidDel="002D40A4">
          <w:delText xml:space="preserve">&lt; </w:delText>
        </w:r>
      </w:del>
      <w:del w:id="317" w:author="Anna Sivachenko" w:date="2015-09-08T12:10:00Z">
        <w:r w:rsidRPr="006535A5" w:rsidDel="002D40A4">
          <w:delText xml:space="preserve">1 inch, insert the needle into the skin </w:delText>
        </w:r>
      </w:del>
      <w:del w:id="318" w:author="Anna Sivachenko" w:date="2015-09-08T12:09:00Z">
        <w:r w:rsidRPr="006535A5" w:rsidDel="002D40A4">
          <w:delText xml:space="preserve">using </w:delText>
        </w:r>
      </w:del>
      <w:del w:id="319" w:author="Anna Sivachenko" w:date="2015-09-08T12:10:00Z">
        <w:r w:rsidRPr="006535A5" w:rsidDel="002D40A4">
          <w:delText xml:space="preserve">a 45 degree angle. </w:delText>
        </w:r>
      </w:del>
    </w:p>
    <w:p w14:paraId="61C65E9D" w14:textId="65D10156" w:rsidR="003A1C6A" w:rsidRPr="006535A5" w:rsidRDefault="003A1C6A" w:rsidP="003A1C6A">
      <w:r w:rsidRPr="006535A5">
        <w:t xml:space="preserve">8.7. Hold the syringe between thumb and index finger of the dominant hand like a pencil or dart, </w:t>
      </w:r>
      <w:r w:rsidR="003934F8" w:rsidRPr="006535A5">
        <w:t xml:space="preserve">and </w:t>
      </w:r>
      <w:r w:rsidRPr="006535A5">
        <w:t xml:space="preserve">insert the needle </w:t>
      </w:r>
      <w:r w:rsidR="003934F8" w:rsidRPr="006535A5">
        <w:t xml:space="preserve">using a quick, purposeful motion and </w:t>
      </w:r>
      <w:r w:rsidRPr="006535A5">
        <w:t>at the appropriate angle into the skin fold</w:t>
      </w:r>
      <w:ins w:id="320" w:author="Anna Sivachenko" w:date="2015-09-08T12:11:00Z">
        <w:r w:rsidR="002D40A4">
          <w:t xml:space="preserve"> (</w:t>
        </w:r>
      </w:ins>
      <w:del w:id="321" w:author="Dipesh Navani" w:date="2015-09-10T14:43:00Z">
        <w:r w:rsidR="003934F8" w:rsidRPr="006535A5" w:rsidDel="001F09B3">
          <w:delText xml:space="preserve"> </w:delText>
        </w:r>
      </w:del>
      <w:ins w:id="322" w:author="Anna Sivachenko" w:date="2015-09-08T12:11:00Z">
        <w:r w:rsidR="002D40A4">
          <w:t>i</w:t>
        </w:r>
      </w:ins>
      <w:ins w:id="323" w:author="Anna Sivachenko" w:date="2015-09-08T12:10:00Z">
        <w:r w:rsidR="002D40A4" w:rsidRPr="006535A5">
          <w:t xml:space="preserve">f the </w:t>
        </w:r>
      </w:ins>
      <w:ins w:id="324" w:author="Anna Sivachenko" w:date="2015-09-08T12:11:00Z">
        <w:r w:rsidR="002D40A4">
          <w:t>skin fold exceeds</w:t>
        </w:r>
      </w:ins>
      <w:ins w:id="325" w:author="Anna Sivachenko" w:date="2015-09-08T12:10:00Z">
        <w:r w:rsidR="002D40A4" w:rsidRPr="006535A5">
          <w:t xml:space="preserve"> 2 inches, insert the needle into the skin </w:t>
        </w:r>
        <w:r w:rsidR="002D40A4">
          <w:t>at</w:t>
        </w:r>
        <w:r w:rsidR="002D40A4" w:rsidRPr="006535A5">
          <w:t xml:space="preserve"> a 90</w:t>
        </w:r>
        <w:r w:rsidR="002D40A4">
          <w:t>˚</w:t>
        </w:r>
        <w:r w:rsidR="002D40A4" w:rsidRPr="006535A5">
          <w:t xml:space="preserve"> </w:t>
        </w:r>
        <w:r w:rsidR="002D40A4">
          <w:t>angle</w:t>
        </w:r>
      </w:ins>
      <w:ins w:id="326" w:author="Anna Sivachenko" w:date="2015-09-08T12:11:00Z">
        <w:r w:rsidR="002D40A4">
          <w:t xml:space="preserve">, </w:t>
        </w:r>
      </w:ins>
      <w:ins w:id="327" w:author="Anna Sivachenko" w:date="2015-09-08T12:10:00Z">
        <w:r w:rsidR="002D40A4" w:rsidRPr="006535A5">
          <w:t xml:space="preserve">If the skin fold is </w:t>
        </w:r>
        <w:r w:rsidR="002D40A4">
          <w:t>less than</w:t>
        </w:r>
        <w:r w:rsidR="002D40A4" w:rsidRPr="006535A5">
          <w:t xml:space="preserve"> 1 inch, insert the needle into the skin </w:t>
        </w:r>
        <w:r w:rsidR="002D40A4">
          <w:t xml:space="preserve">at </w:t>
        </w:r>
        <w:r w:rsidR="002D40A4" w:rsidRPr="006535A5">
          <w:t>a 45</w:t>
        </w:r>
        <w:r w:rsidR="002D40A4">
          <w:t>˚ angle)</w:t>
        </w:r>
      </w:ins>
      <w:ins w:id="328" w:author="Anna Sivachenko" w:date="2015-09-08T12:12:00Z">
        <w:r w:rsidR="002D40A4">
          <w:t>.</w:t>
        </w:r>
      </w:ins>
      <w:del w:id="329" w:author="Anna Sivachenko" w:date="2015-09-08T12:12:00Z">
        <w:r w:rsidR="003934F8" w:rsidRPr="006535A5" w:rsidDel="002D40A4">
          <w:delText>Variation:</w:delText>
        </w:r>
      </w:del>
      <w:r w:rsidR="003934F8" w:rsidRPr="006535A5">
        <w:t xml:space="preserve"> If the patient is obese, </w:t>
      </w:r>
      <w:r w:rsidRPr="006535A5">
        <w:t xml:space="preserve">spread skin </w:t>
      </w:r>
      <w:r w:rsidR="003934F8" w:rsidRPr="006535A5">
        <w:t>taut between the thumb and forefinger of the non-dominant hand</w:t>
      </w:r>
      <w:r w:rsidRPr="006535A5">
        <w:t>.</w:t>
      </w:r>
    </w:p>
    <w:p w14:paraId="122898EF" w14:textId="654643FB" w:rsidR="003A1C6A" w:rsidRPr="006535A5" w:rsidRDefault="003934F8" w:rsidP="003A1C6A">
      <w:r w:rsidRPr="006535A5">
        <w:t xml:space="preserve">8.9 Using the thumb or index finger of the dominant hand, press the plunger slowly to inject the medication.  </w:t>
      </w:r>
      <w:ins w:id="330" w:author="Anna Sivachenko" w:date="2015-09-08T12:13:00Z">
        <w:r w:rsidR="002D40A4">
          <w:t xml:space="preserve">You may </w:t>
        </w:r>
      </w:ins>
      <w:del w:id="331" w:author="Anna Sivachenko" w:date="2015-09-08T12:13:00Z">
        <w:r w:rsidRPr="006535A5" w:rsidDel="002D40A4">
          <w:delText xml:space="preserve">Variation: </w:delText>
        </w:r>
        <w:r w:rsidR="003A1C6A" w:rsidRPr="006535A5" w:rsidDel="002D40A4">
          <w:delText>S</w:delText>
        </w:r>
      </w:del>
      <w:ins w:id="332" w:author="Anna Sivachenko" w:date="2015-09-08T12:13:00Z">
        <w:r w:rsidR="002D40A4">
          <w:t>s</w:t>
        </w:r>
      </w:ins>
      <w:r w:rsidR="003A1C6A" w:rsidRPr="006535A5">
        <w:t xml:space="preserve">tabilize the syringe </w:t>
      </w:r>
      <w:r w:rsidRPr="006535A5">
        <w:t xml:space="preserve">into the skin </w:t>
      </w:r>
      <w:r w:rsidR="003A1C6A" w:rsidRPr="006535A5">
        <w:t>with the fingers of the non</w:t>
      </w:r>
      <w:r w:rsidRPr="006535A5">
        <w:t>-dominant hand, and using the dominant hand push down the plunger with the index finger or thumb</w:t>
      </w:r>
      <w:del w:id="333" w:author="Dipesh Navani" w:date="2015-09-10T14:44:00Z">
        <w:r w:rsidRPr="006535A5" w:rsidDel="001F09B3">
          <w:delText xml:space="preserve"> of the dominant hand</w:delText>
        </w:r>
      </w:del>
      <w:r w:rsidRPr="006535A5">
        <w:t>.</w:t>
      </w:r>
    </w:p>
    <w:p w14:paraId="280BF1A4" w14:textId="0D808BED" w:rsidR="00717F34" w:rsidRPr="006535A5" w:rsidRDefault="003934F8" w:rsidP="003A1C6A">
      <w:r w:rsidRPr="006535A5">
        <w:t xml:space="preserve">8.10 </w:t>
      </w:r>
      <w:r w:rsidR="003A1C6A" w:rsidRPr="006535A5">
        <w:t>Remove the needle smoothly</w:t>
      </w:r>
      <w:ins w:id="334" w:author="Dipesh Navani" w:date="2015-09-10T14:44:00Z">
        <w:r w:rsidR="001F09B3">
          <w:t>,</w:t>
        </w:r>
      </w:ins>
      <w:r w:rsidR="003A1C6A" w:rsidRPr="006535A5">
        <w:t xml:space="preserve"> along the line of insertion</w:t>
      </w:r>
      <w:r w:rsidRPr="006535A5">
        <w:t>, and i</w:t>
      </w:r>
      <w:r w:rsidR="003A1C6A" w:rsidRPr="006535A5">
        <w:t>mmediately place the needle and syringe directly into a “sharps” container, without recapping the needle.</w:t>
      </w:r>
      <w:r w:rsidRPr="006535A5">
        <w:t xml:space="preserve"> </w:t>
      </w:r>
      <w:del w:id="335" w:author="Anna Sivachenko" w:date="2015-09-08T12:30:00Z">
        <w:r w:rsidRPr="006535A5" w:rsidDel="009A0C52">
          <w:delText xml:space="preserve">Variation: </w:delText>
        </w:r>
      </w:del>
      <w:r w:rsidRPr="006535A5">
        <w:t xml:space="preserve">If the needle has a safety device, </w:t>
      </w:r>
      <w:del w:id="336" w:author="Anna Sivachenko" w:date="2015-09-08T12:29:00Z">
        <w:r w:rsidRPr="006535A5" w:rsidDel="009A0C52">
          <w:delText xml:space="preserve">remove the needle smoothly along the line of insertion.  </w:delText>
        </w:r>
      </w:del>
      <w:ins w:id="337" w:author="Anna Sivachenko" w:date="2015-09-08T12:29:00Z">
        <w:r w:rsidR="009A0C52">
          <w:t>o</w:t>
        </w:r>
      </w:ins>
      <w:del w:id="338" w:author="Anna Sivachenko" w:date="2015-09-08T12:29:00Z">
        <w:r w:rsidRPr="006535A5" w:rsidDel="009A0C52">
          <w:delText>O</w:delText>
        </w:r>
      </w:del>
      <w:r w:rsidRPr="006535A5">
        <w:t>nce the needle is removed from the skin, use the thumb of the dominant hand to engage the safety needle devic</w:t>
      </w:r>
      <w:ins w:id="339" w:author="Anna Sivachenko" w:date="2015-09-08T12:29:00Z">
        <w:r w:rsidR="009A0C52">
          <w:t xml:space="preserve">e and </w:t>
        </w:r>
      </w:ins>
      <w:del w:id="340" w:author="Anna Sivachenko" w:date="2015-09-08T12:29:00Z">
        <w:r w:rsidRPr="006535A5" w:rsidDel="009A0C52">
          <w:delText xml:space="preserve">e. </w:delText>
        </w:r>
      </w:del>
      <w:r w:rsidRPr="006535A5">
        <w:t xml:space="preserve"> </w:t>
      </w:r>
      <w:ins w:id="341" w:author="Anna Sivachenko" w:date="2015-09-08T12:30:00Z">
        <w:r w:rsidR="009A0C52">
          <w:t>t</w:t>
        </w:r>
      </w:ins>
      <w:del w:id="342" w:author="Anna Sivachenko" w:date="2015-09-08T12:30:00Z">
        <w:r w:rsidRPr="006535A5" w:rsidDel="009A0C52">
          <w:delText>T</w:delText>
        </w:r>
      </w:del>
      <w:r w:rsidRPr="006535A5">
        <w:t>hen place the needle and syringe directly into the “sharps” container.</w:t>
      </w:r>
    </w:p>
    <w:p w14:paraId="2660D803" w14:textId="64D2A13F" w:rsidR="003934F8" w:rsidRPr="006535A5" w:rsidRDefault="003934F8" w:rsidP="003A1C6A">
      <w:r w:rsidRPr="006535A5">
        <w:t xml:space="preserve">8.11 </w:t>
      </w:r>
      <w:commentRangeStart w:id="343"/>
      <w:r w:rsidRPr="006535A5">
        <w:t>If blood is present at the injection site, apply the adhesive bandage or cotton ball and silk/paper tape</w:t>
      </w:r>
      <w:commentRangeEnd w:id="343"/>
      <w:r w:rsidR="001F09B3">
        <w:rPr>
          <w:rStyle w:val="CommentReference"/>
        </w:rPr>
        <w:commentReference w:id="343"/>
      </w:r>
      <w:r w:rsidRPr="006535A5">
        <w:t>.</w:t>
      </w:r>
    </w:p>
    <w:p w14:paraId="700BC34D" w14:textId="02E254EA" w:rsidR="006E413E" w:rsidRPr="006535A5" w:rsidRDefault="003934F8" w:rsidP="00040F72">
      <w:r w:rsidRPr="006535A5">
        <w:t xml:space="preserve">8.12 Cover </w:t>
      </w:r>
      <w:ins w:id="344" w:author="Anna Sivachenko" w:date="2015-09-08T12:14:00Z">
        <w:r w:rsidR="002D40A4">
          <w:t xml:space="preserve">the </w:t>
        </w:r>
      </w:ins>
      <w:r w:rsidRPr="006535A5">
        <w:t xml:space="preserve">injection site with patient clothing/gown and </w:t>
      </w:r>
      <w:r w:rsidR="00D4590A" w:rsidRPr="006535A5">
        <w:t>replace bed linens as needed and according to patient preference.</w:t>
      </w:r>
    </w:p>
    <w:p w14:paraId="5DD78487" w14:textId="29371DD1" w:rsidR="004473E0" w:rsidRPr="006535A5" w:rsidRDefault="00D4590A" w:rsidP="007D6AD7">
      <w:r w:rsidRPr="006535A5">
        <w:t>8.13 Remove gloves</w:t>
      </w:r>
      <w:ins w:id="345" w:author="Anna Sivachenko" w:date="2015-09-08T12:14:00Z">
        <w:r w:rsidR="002D40A4">
          <w:t xml:space="preserve">, </w:t>
        </w:r>
      </w:ins>
      <w:del w:id="346" w:author="Anna Sivachenko" w:date="2015-09-08T12:14:00Z">
        <w:r w:rsidRPr="006535A5" w:rsidDel="002D40A4">
          <w:delText xml:space="preserve"> and </w:delText>
        </w:r>
      </w:del>
      <w:r w:rsidRPr="006535A5">
        <w:t>dispose</w:t>
      </w:r>
      <w:ins w:id="347" w:author="Anna Sivachenko" w:date="2015-09-08T12:14:00Z">
        <w:r w:rsidR="002D40A4">
          <w:t xml:space="preserve"> them</w:t>
        </w:r>
      </w:ins>
      <w:r w:rsidRPr="006535A5">
        <w:t xml:space="preserve"> in proper receptacle</w:t>
      </w:r>
      <w:ins w:id="348" w:author="Anna Sivachenko" w:date="2015-09-08T12:14:00Z">
        <w:r w:rsidR="002D40A4">
          <w:t xml:space="preserve">, </w:t>
        </w:r>
      </w:ins>
      <w:r w:rsidRPr="006535A5">
        <w:t xml:space="preserve">and wash hands with soap and warm water, and vigorous friction for at least 20 seconds. </w:t>
      </w:r>
    </w:p>
    <w:p w14:paraId="4D84F9D8" w14:textId="716B0556" w:rsidR="00D4590A" w:rsidRPr="006535A5" w:rsidRDefault="00D4590A" w:rsidP="007D6AD7">
      <w:r w:rsidRPr="006535A5">
        <w:t>9.0 Document medication administration in the electronic Medication Administration Record.</w:t>
      </w:r>
    </w:p>
    <w:p w14:paraId="10142F66" w14:textId="5825140A" w:rsidR="00D4590A" w:rsidRPr="006535A5" w:rsidRDefault="00D4590A" w:rsidP="007D6AD7">
      <w:r w:rsidRPr="006535A5">
        <w:t xml:space="preserve">9.1 </w:t>
      </w:r>
      <w:r w:rsidR="006A1DF9" w:rsidRPr="006535A5">
        <w:t>In the patient’s MAR, record the date, time and location/site of the subcutaneous medication administration.</w:t>
      </w:r>
    </w:p>
    <w:p w14:paraId="217EB4ED" w14:textId="217E67BE" w:rsidR="006A1DF9" w:rsidRDefault="006A1DF9" w:rsidP="007D6AD7">
      <w:pPr>
        <w:rPr>
          <w:ins w:id="349" w:author="Anna Sivachenko" w:date="2015-09-08T14:14:00Z"/>
        </w:rPr>
      </w:pPr>
      <w:r w:rsidRPr="006535A5">
        <w:lastRenderedPageBreak/>
        <w:t>10. Leave the patient room. Upon exiting the room, wash hands with soap and warm water, and vigorous friction for at least 20 seconds. Hand sanitizers may be used if the hands are not visibly soiled, but vigorous friction should also be used.</w:t>
      </w:r>
      <w:r>
        <w:t xml:space="preserve"> </w:t>
      </w:r>
    </w:p>
    <w:p w14:paraId="300428A7" w14:textId="5780BFF1" w:rsidR="00D65922" w:rsidRPr="00A614A1" w:rsidRDefault="00D65922" w:rsidP="007D6AD7">
      <w:pPr>
        <w:rPr>
          <w:b/>
          <w:sz w:val="28"/>
        </w:rPr>
      </w:pPr>
      <w:r w:rsidRPr="00A614A1">
        <w:rPr>
          <w:b/>
          <w:sz w:val="28"/>
        </w:rPr>
        <w:t>Summary</w:t>
      </w:r>
      <w:ins w:id="350" w:author="Anna Sivachenko" w:date="2015-09-08T14:14:00Z">
        <w:r w:rsidR="001F48B2">
          <w:rPr>
            <w:b/>
            <w:sz w:val="28"/>
          </w:rPr>
          <w:t>:</w:t>
        </w:r>
      </w:ins>
    </w:p>
    <w:p w14:paraId="3337C7CF" w14:textId="214C99C6" w:rsidR="004473E0" w:rsidRPr="00A614A1" w:rsidRDefault="00D4590A" w:rsidP="0043400C">
      <w:r>
        <w:t>This video demonstrat</w:t>
      </w:r>
      <w:r w:rsidR="00DD3A45">
        <w:t>es</w:t>
      </w:r>
      <w:r w:rsidR="00A4531D">
        <w:t xml:space="preserve"> </w:t>
      </w:r>
      <w:r>
        <w:t>the verification and administration of subcutaneous medications.  Because dosage variations in the institutional pharmacy may be limited, it is important for the nurse to veri</w:t>
      </w:r>
      <w:r w:rsidR="00DD3A45">
        <w:t>f</w:t>
      </w:r>
      <w:r>
        <w:t xml:space="preserve">y </w:t>
      </w:r>
      <w:r w:rsidR="00DD3A45">
        <w:t xml:space="preserve">if </w:t>
      </w:r>
      <w:r>
        <w:t xml:space="preserve">the correct medication dose is withdrawn from the medication vial and prepared according to the dose indicated in the patient’s medication administration record.  Common errors in subcutaneous medication administration include: withdrawing the incorrect amount of fluid given the medication concentration, contaminating the injection site by blowing or wiping an area after cleaning with an alcohol wipe, using a needle with an inappropriate gauge or length for subcutaneous injections, failure to create a taut surface and hesitating with the injection resulting in needle tip contamination,  and recapping a used needle potentially resulting in a nurse “needle stick” injury. </w:t>
      </w:r>
    </w:p>
    <w:p w14:paraId="5EA81DC5" w14:textId="584FF4F1" w:rsidR="00017DF5" w:rsidRPr="00A614A1" w:rsidRDefault="00D309D0" w:rsidP="0043400C">
      <w:pPr>
        <w:rPr>
          <w:b/>
          <w:sz w:val="28"/>
          <w:szCs w:val="28"/>
        </w:rPr>
      </w:pPr>
      <w:r w:rsidRPr="00A614A1">
        <w:rPr>
          <w:b/>
          <w:sz w:val="28"/>
          <w:szCs w:val="28"/>
        </w:rPr>
        <w:t>Figures</w:t>
      </w:r>
      <w:r w:rsidR="00017DF5">
        <w:rPr>
          <w:b/>
          <w:sz w:val="28"/>
          <w:szCs w:val="28"/>
        </w:rPr>
        <w:t xml:space="preserve"> &amp; Legends</w:t>
      </w:r>
    </w:p>
    <w:p w14:paraId="621841A3" w14:textId="7EB8B8A6" w:rsidR="00017DF5" w:rsidRDefault="00D4590A" w:rsidP="00017DF5">
      <w:pPr>
        <w:contextualSpacing/>
        <w:rPr>
          <w:ins w:id="351" w:author="Anna Sivachenko" w:date="2015-09-08T14:00:00Z"/>
        </w:rPr>
      </w:pPr>
      <w:commentRangeStart w:id="352"/>
      <w:r>
        <w:t>Figure 1</w:t>
      </w:r>
      <w:commentRangeEnd w:id="352"/>
      <w:r w:rsidR="00BA3B96">
        <w:rPr>
          <w:rStyle w:val="CommentReference"/>
        </w:rPr>
        <w:commentReference w:id="352"/>
      </w:r>
      <w:r>
        <w:t>: Subcutaneous Injection Sites</w:t>
      </w:r>
    </w:p>
    <w:p w14:paraId="2395BF65" w14:textId="0C96442D" w:rsidR="00BA3B96" w:rsidRDefault="00BA3B96" w:rsidP="00017DF5">
      <w:pPr>
        <w:contextualSpacing/>
      </w:pPr>
      <w:ins w:id="353" w:author="Anna Sivachenko" w:date="2015-09-08T14:00:00Z">
        <w:r>
          <w:t>Diagram showing placement of subcutaneous injection needle (a) and appropriate injection sites for subcutaneous medication administration</w:t>
        </w:r>
      </w:ins>
      <w:ins w:id="354" w:author="Anna Sivachenko" w:date="2015-09-08T14:14:00Z">
        <w:r w:rsidR="001F48B2">
          <w:t xml:space="preserve"> </w:t>
        </w:r>
      </w:ins>
      <w:ins w:id="355" w:author="Anna Sivachenko" w:date="2015-09-08T14:00:00Z">
        <w:r>
          <w:t>(b)</w:t>
        </w:r>
      </w:ins>
      <w:ins w:id="356" w:author="Anna Sivachenko" w:date="2015-09-08T14:14:00Z">
        <w:r w:rsidR="001F48B2">
          <w:t>.</w:t>
        </w:r>
      </w:ins>
    </w:p>
    <w:p w14:paraId="0D028C41" w14:textId="26E137E8" w:rsidR="00F80316" w:rsidDel="00BA3B96" w:rsidRDefault="00F80316" w:rsidP="00017DF5">
      <w:pPr>
        <w:contextualSpacing/>
        <w:rPr>
          <w:del w:id="357" w:author="Anna Sivachenko" w:date="2015-09-08T14:01:00Z"/>
        </w:rPr>
      </w:pPr>
      <w:del w:id="358" w:author="Anna Sivachenko" w:date="2015-09-08T14:01:00Z">
        <w:r w:rsidDel="00BA3B96">
          <w:delText>Appropriate Injection Sites for Subcutaneous Medication Administration</w:delText>
        </w:r>
      </w:del>
    </w:p>
    <w:p w14:paraId="1CFC94A7" w14:textId="77777777" w:rsidR="00017DF5" w:rsidRDefault="00017DF5" w:rsidP="00017DF5">
      <w:pPr>
        <w:contextualSpacing/>
      </w:pPr>
    </w:p>
    <w:p w14:paraId="0C51A6DF" w14:textId="0CBC1EC1" w:rsidR="00F17061" w:rsidRPr="00F17061" w:rsidRDefault="00F17061" w:rsidP="00AA6CD6">
      <w:pPr>
        <w:rPr>
          <w:b/>
          <w:sz w:val="28"/>
          <w:szCs w:val="28"/>
        </w:rPr>
      </w:pPr>
      <w:r w:rsidRPr="00F17061">
        <w:rPr>
          <w:b/>
          <w:sz w:val="28"/>
          <w:szCs w:val="28"/>
        </w:rPr>
        <w:t>References</w:t>
      </w:r>
    </w:p>
    <w:p w14:paraId="337B6F1C" w14:textId="0A3C569B" w:rsidR="00F17061" w:rsidRDefault="00F17061" w:rsidP="00AA6CD6">
      <w:r>
        <w:t xml:space="preserve">Institute of Medicine. (1999). </w:t>
      </w:r>
      <w:r w:rsidRPr="00F17061">
        <w:rPr>
          <w:i/>
        </w:rPr>
        <w:t>To err is human</w:t>
      </w:r>
      <w:r>
        <w:t xml:space="preserve">. Washington, DC: Academic Press. </w:t>
      </w:r>
    </w:p>
    <w:sectPr w:rsidR="00F17061" w:rsidSect="00A4451A">
      <w:headerReference w:type="default" r:id="rId10"/>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82" w:author="Anna Sivachenko" w:date="2015-09-08T10:58:00Z" w:initials="AS">
    <w:p w14:paraId="4F48488B" w14:textId="0DBA5F44" w:rsidR="00B148C5" w:rsidRDefault="00B148C5">
      <w:pPr>
        <w:pStyle w:val="CommentText"/>
      </w:pPr>
      <w:r>
        <w:rPr>
          <w:rStyle w:val="CommentReference"/>
        </w:rPr>
        <w:annotationRef/>
      </w:r>
      <w:r>
        <w:t>These steps are performed before any med administration: the nurse washes their hands, reviews the medication record, patient’s condition, and discusses with the patient how the medication will be administered.  AS</w:t>
      </w:r>
    </w:p>
  </w:comment>
  <w:comment w:id="84" w:author="Dipesh Navani" w:date="2015-09-10T13:23:00Z" w:initials="DN">
    <w:p w14:paraId="3F5C84A3" w14:textId="2C309C96" w:rsidR="00B148C5" w:rsidRDefault="00B148C5">
      <w:pPr>
        <w:pStyle w:val="CommentText"/>
      </w:pPr>
      <w:r>
        <w:rPr>
          <w:rStyle w:val="CommentReference"/>
        </w:rPr>
        <w:annotationRef/>
      </w:r>
      <w:r>
        <w:t>Will this be inside the room?</w:t>
      </w:r>
    </w:p>
  </w:comment>
  <w:comment w:id="93" w:author="Dipesh Navani" w:date="2015-09-10T13:27:00Z" w:initials="DN">
    <w:p w14:paraId="34703C96" w14:textId="0CFC2960" w:rsidR="00B148C5" w:rsidRDefault="00B148C5">
      <w:pPr>
        <w:pStyle w:val="CommentText"/>
      </w:pPr>
      <w:r>
        <w:rPr>
          <w:rStyle w:val="CommentReference"/>
        </w:rPr>
        <w:annotationRef/>
      </w:r>
      <w:r>
        <w:t xml:space="preserve">The preference for injection </w:t>
      </w:r>
      <w:proofErr w:type="spellStart"/>
      <w:r>
        <w:t>sute</w:t>
      </w:r>
      <w:proofErr w:type="spellEnd"/>
      <w:r>
        <w:t xml:space="preserve"> is self explanatory, but I'm not sure what is meant by "preference for administration process"</w:t>
      </w:r>
    </w:p>
  </w:comment>
  <w:comment w:id="140" w:author="Anna Sivachenko" w:date="2015-09-08T11:01:00Z" w:initials="AS">
    <w:p w14:paraId="5073C23C" w14:textId="454474E2" w:rsidR="00B148C5" w:rsidRDefault="00B148C5" w:rsidP="005A5B1D">
      <w:r>
        <w:rPr>
          <w:rStyle w:val="CommentReference"/>
        </w:rPr>
        <w:annotationRef/>
      </w:r>
      <w:r>
        <w:t>From the authors</w:t>
      </w:r>
      <w:proofErr w:type="gramStart"/>
      <w:r>
        <w:t xml:space="preserve">: </w:t>
      </w:r>
      <w:r w:rsidRPr="005A5B1D">
        <w:t>.</w:t>
      </w:r>
      <w:proofErr w:type="gramEnd"/>
      <w:r w:rsidRPr="005A5B1D">
        <w:t xml:space="preserve"> (Action item: comparing various sized syringes for the volume of fluid needed to withdraw from the vial).</w:t>
      </w:r>
    </w:p>
    <w:p w14:paraId="2B1A1E7A" w14:textId="150A8A99" w:rsidR="00B148C5" w:rsidRDefault="00B148C5">
      <w:pPr>
        <w:pStyle w:val="CommentText"/>
      </w:pPr>
    </w:p>
  </w:comment>
  <w:comment w:id="145" w:author="Dipesh Navani" w:date="2015-09-10T13:48:00Z" w:initials="DN">
    <w:p w14:paraId="7D2231AD" w14:textId="35A9EB96" w:rsidR="00B148C5" w:rsidRDefault="00B148C5">
      <w:pPr>
        <w:pStyle w:val="CommentText"/>
      </w:pPr>
      <w:ins w:id="150" w:author="Dipesh Navani" w:date="2015-09-10T13:47:00Z">
        <w:r>
          <w:rPr>
            <w:rStyle w:val="CommentReference"/>
          </w:rPr>
          <w:annotationRef/>
        </w:r>
      </w:ins>
      <w:r>
        <w:t xml:space="preserve">Can we briefly describe the sterile technique? </w:t>
      </w:r>
    </w:p>
  </w:comment>
  <w:comment w:id="157" w:author="Dipesh Navani" w:date="2015-09-10T13:49:00Z" w:initials="DN">
    <w:p w14:paraId="52545BCD" w14:textId="75698258" w:rsidR="00B148C5" w:rsidRDefault="00B148C5">
      <w:pPr>
        <w:pStyle w:val="CommentText"/>
      </w:pPr>
      <w:r>
        <w:rPr>
          <w:rStyle w:val="CommentReference"/>
        </w:rPr>
        <w:annotationRef/>
      </w:r>
      <w:r>
        <w:t>Is it to expose just the rear end of the barrel? Or the whole syringe?</w:t>
      </w:r>
    </w:p>
  </w:comment>
  <w:comment w:id="160" w:author="Dipesh Navani" w:date="2015-09-10T13:51:00Z" w:initials="DN">
    <w:p w14:paraId="79C166B8" w14:textId="652AE69B" w:rsidR="00B148C5" w:rsidRDefault="00B148C5">
      <w:pPr>
        <w:pStyle w:val="CommentText"/>
      </w:pPr>
      <w:r>
        <w:rPr>
          <w:rStyle w:val="CommentReference"/>
        </w:rPr>
        <w:annotationRef/>
      </w:r>
      <w:r>
        <w:t>How would one contaminate any area during this process – by touching?</w:t>
      </w:r>
    </w:p>
  </w:comment>
  <w:comment w:id="161" w:author="Dipesh Navani" w:date="2015-09-10T13:52:00Z" w:initials="DN">
    <w:p w14:paraId="1DB04B65" w14:textId="425B0BE6" w:rsidR="00B148C5" w:rsidRDefault="00B148C5">
      <w:pPr>
        <w:pStyle w:val="CommentText"/>
      </w:pPr>
      <w:r>
        <w:rPr>
          <w:rStyle w:val="CommentReference"/>
        </w:rPr>
        <w:annotationRef/>
      </w:r>
      <w:r>
        <w:t xml:space="preserve">Will this action be formed using the non-dominat hand? </w:t>
      </w:r>
    </w:p>
  </w:comment>
  <w:comment w:id="167" w:author="Dipesh Navani" w:date="2015-09-10T13:52:00Z" w:initials="DN">
    <w:p w14:paraId="5BBB88B2" w14:textId="769AF17C" w:rsidR="00B148C5" w:rsidRDefault="00B148C5">
      <w:pPr>
        <w:pStyle w:val="CommentText"/>
      </w:pPr>
      <w:r>
        <w:rPr>
          <w:rStyle w:val="CommentReference"/>
        </w:rPr>
        <w:annotationRef/>
      </w:r>
      <w:r>
        <w:t>Isn’t this the hub?</w:t>
      </w:r>
    </w:p>
  </w:comment>
  <w:comment w:id="178" w:author="Dipesh Navani" w:date="2015-09-10T13:54:00Z" w:initials="DN">
    <w:p w14:paraId="57D7ED98" w14:textId="4D3720EF" w:rsidR="00B148C5" w:rsidRDefault="00B148C5">
      <w:pPr>
        <w:pStyle w:val="CommentText"/>
      </w:pPr>
      <w:r>
        <w:rPr>
          <w:rStyle w:val="CommentReference"/>
        </w:rPr>
        <w:annotationRef/>
      </w:r>
      <w:r>
        <w:t xml:space="preserve">What does it refer to over here? Syringe? If yes, then I don't think its necessary to mention as it has been in the dominant hand since start. </w:t>
      </w:r>
    </w:p>
  </w:comment>
  <w:comment w:id="180" w:author="Dipesh Navani" w:date="2015-09-10T15:15:00Z" w:initials="DN">
    <w:p w14:paraId="357EA5E7" w14:textId="4F45A3E7" w:rsidR="00B148C5" w:rsidRPr="00B148C5" w:rsidRDefault="00B148C5" w:rsidP="00B148C5">
      <w:pPr>
        <w:rPr>
          <w:rFonts w:ascii="Times" w:eastAsia="Times New Roman" w:hAnsi="Times" w:cs="Times New Roman"/>
          <w:sz w:val="20"/>
          <w:szCs w:val="20"/>
        </w:rPr>
      </w:pPr>
      <w:r>
        <w:rPr>
          <w:rStyle w:val="CommentReference"/>
        </w:rPr>
        <w:annotationRef/>
      </w:r>
      <w:r w:rsidRPr="00B148C5">
        <w:rPr>
          <w:rFonts w:ascii="Arial" w:eastAsia="Times New Roman" w:hAnsi="Arial" w:cs="Arial"/>
          <w:color w:val="222222"/>
          <w:shd w:val="clear" w:color="auto" w:fill="FFFFFF"/>
        </w:rPr>
        <w:t>I believe more detail is warranted here. Is this done by keeping the vial on the counter and inserting the needle perpendicularly? Also, doesn't the usual practice indicate to inject equal amount of air in the vial before withdrawing the medication?</w:t>
      </w:r>
    </w:p>
    <w:p w14:paraId="6D3F8521" w14:textId="4E25C26B" w:rsidR="00B148C5" w:rsidRDefault="00B148C5">
      <w:pPr>
        <w:pStyle w:val="CommentText"/>
      </w:pPr>
    </w:p>
  </w:comment>
  <w:comment w:id="228" w:author="Anna Sivachenko" w:date="2015-09-08T11:36:00Z" w:initials="AS">
    <w:p w14:paraId="56DEE26E" w14:textId="25E057C6" w:rsidR="00B148C5" w:rsidRDefault="00B148C5">
      <w:pPr>
        <w:pStyle w:val="CommentText"/>
      </w:pPr>
      <w:r>
        <w:rPr>
          <w:rStyle w:val="CommentReference"/>
        </w:rPr>
        <w:annotationRef/>
      </w:r>
      <w:r>
        <w:t xml:space="preserve">Needle safety devices are made from plastic and can be activated to protect from accidental needle stick and for asepsis. Here’s an example of one, the </w:t>
      </w:r>
      <w:proofErr w:type="gramStart"/>
      <w:r>
        <w:t>design  depends</w:t>
      </w:r>
      <w:proofErr w:type="gramEnd"/>
      <w:r>
        <w:t xml:space="preserve"> on the manufacturer but the principle is the same:</w:t>
      </w:r>
      <w:r w:rsidRPr="0064168E">
        <w:t xml:space="preserve"> </w:t>
      </w:r>
      <w:hyperlink r:id="rId1" w:history="1">
        <w:r w:rsidRPr="00A0300B">
          <w:rPr>
            <w:rStyle w:val="Hyperlink"/>
          </w:rPr>
          <w:t>https://www.bd.com/hypodermic/pdf/BD_Eclipse_Brochure.pdf</w:t>
        </w:r>
      </w:hyperlink>
    </w:p>
    <w:p w14:paraId="200F85BD" w14:textId="3D5A3699" w:rsidR="00B148C5" w:rsidRDefault="00B148C5">
      <w:pPr>
        <w:pStyle w:val="CommentText"/>
      </w:pPr>
    </w:p>
  </w:comment>
  <w:comment w:id="237" w:author="Dipesh Navani" w:date="2015-09-10T14:23:00Z" w:initials="DN">
    <w:p w14:paraId="36E68A2C" w14:textId="34FF78CE" w:rsidR="00B148C5" w:rsidRDefault="00B148C5">
      <w:pPr>
        <w:pStyle w:val="CommentText"/>
      </w:pPr>
      <w:r>
        <w:rPr>
          <w:rStyle w:val="CommentReference"/>
        </w:rPr>
        <w:annotationRef/>
      </w:r>
      <w:r>
        <w:t xml:space="preserve">Is needle cap same as syringe cap? </w:t>
      </w:r>
    </w:p>
  </w:comment>
  <w:comment w:id="263" w:author="Dipesh Navani" w:date="2015-09-10T14:25:00Z" w:initials="DN">
    <w:p w14:paraId="4C6B7778" w14:textId="56C791AF" w:rsidR="00B148C5" w:rsidRDefault="00B148C5">
      <w:pPr>
        <w:pStyle w:val="CommentText"/>
      </w:pPr>
      <w:r>
        <w:rPr>
          <w:rStyle w:val="CommentReference"/>
        </w:rPr>
        <w:annotationRef/>
      </w:r>
      <w:r>
        <w:t>How would one have this information?</w:t>
      </w:r>
    </w:p>
  </w:comment>
  <w:comment w:id="288" w:author="Dipesh Navani" w:date="2015-09-10T14:56:00Z" w:initials="DN">
    <w:p w14:paraId="430B77A2" w14:textId="2B4A2B9F" w:rsidR="00B148C5" w:rsidRDefault="00B148C5">
      <w:pPr>
        <w:pStyle w:val="CommentText"/>
      </w:pPr>
      <w:r>
        <w:rPr>
          <w:rStyle w:val="CommentReference"/>
        </w:rPr>
        <w:annotationRef/>
      </w:r>
      <w:r>
        <w:t xml:space="preserve">Since we are going beyond our length limit (i.e., 3 pages of protocol), let’s abbreviate this third safety check for this project. Let’s explain it in detail for the oral tablet administration protocol where, I believe, the preparation or the administration section would not be as involved as this manuscript. And here we can say “Perform the third and final safety check adhering to the 'five </w:t>
      </w:r>
      <w:proofErr w:type="gramStart"/>
      <w:r>
        <w:t>riights' ,</w:t>
      </w:r>
      <w:proofErr w:type="gramEnd"/>
      <w:r>
        <w:t xml:space="preserve"> which has been demonstrated in detail in the oral tablet administration video."  This will allow us to explain the other steps in detail and not exceed our targeted time limit, which is 10 min. </w:t>
      </w:r>
    </w:p>
  </w:comment>
  <w:comment w:id="293" w:author="Dipesh Navani" w:date="2015-09-10T14:39:00Z" w:initials="DN">
    <w:p w14:paraId="6DAC2648" w14:textId="63E9F95A" w:rsidR="00B148C5" w:rsidRDefault="00B148C5">
      <w:pPr>
        <w:pStyle w:val="CommentText"/>
      </w:pPr>
      <w:r>
        <w:rPr>
          <w:rStyle w:val="CommentReference"/>
        </w:rPr>
        <w:annotationRef/>
      </w:r>
      <w:r>
        <w:t xml:space="preserve">We don't have to mention the full form at every instance the term appears. Just once at the start of the manuscript is sufficient. </w:t>
      </w:r>
    </w:p>
  </w:comment>
  <w:comment w:id="343" w:author="Dipesh Navani" w:date="2015-09-10T14:46:00Z" w:initials="DN">
    <w:p w14:paraId="3E61D33D" w14:textId="4A5A1ED0" w:rsidR="00B148C5" w:rsidRDefault="00B148C5">
      <w:pPr>
        <w:pStyle w:val="CommentText"/>
      </w:pPr>
      <w:r>
        <w:rPr>
          <w:rStyle w:val="CommentReference"/>
        </w:rPr>
        <w:annotationRef/>
      </w:r>
      <w:r>
        <w:t>Is this done only if bleeding occurs?</w:t>
      </w:r>
    </w:p>
  </w:comment>
  <w:comment w:id="352" w:author="Anna Sivachenko" w:date="2015-09-08T14:01:00Z" w:initials="AS">
    <w:p w14:paraId="47DB5FFF" w14:textId="48185232" w:rsidR="00B148C5" w:rsidRDefault="00B148C5">
      <w:pPr>
        <w:pStyle w:val="CommentText"/>
      </w:pPr>
      <w:r>
        <w:rPr>
          <w:rStyle w:val="CommentReference"/>
        </w:rPr>
        <w:annotationRef/>
      </w:r>
      <w:r>
        <w:t>To be re-drawn if needed.</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F48488B" w15:done="0"/>
  <w15:commentEx w15:paraId="73DEA543" w15:done="0"/>
  <w15:commentEx w15:paraId="2B1A1E7A" w15:done="0"/>
  <w15:commentEx w15:paraId="200F85BD" w15:done="0"/>
  <w15:commentEx w15:paraId="7826EE6C" w15:done="0"/>
  <w15:commentEx w15:paraId="47DB5FFF"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A85102" w14:textId="77777777" w:rsidR="00B148C5" w:rsidRDefault="00B148C5" w:rsidP="008F7D5B">
      <w:pPr>
        <w:spacing w:after="0"/>
      </w:pPr>
      <w:r>
        <w:separator/>
      </w:r>
    </w:p>
  </w:endnote>
  <w:endnote w:type="continuationSeparator" w:id="0">
    <w:p w14:paraId="5A9F8B9A" w14:textId="77777777" w:rsidR="00B148C5" w:rsidRDefault="00B148C5" w:rsidP="008F7D5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Segoe UI">
    <w:altName w:val="Times New Roman Bold"/>
    <w:charset w:val="00"/>
    <w:family w:val="swiss"/>
    <w:pitch w:val="variable"/>
    <w:sig w:usb0="E4002EFF" w:usb1="C000E47F" w:usb2="00000009" w:usb3="00000000" w:csb0="000001FF" w:csb1="00000000"/>
  </w:font>
  <w:font w:name="Courier New">
    <w:panose1 w:val="02070309020205020404"/>
    <w:charset w:val="00"/>
    <w:family w:val="auto"/>
    <w:pitch w:val="variable"/>
    <w:sig w:usb0="E0002AFF" w:usb1="C0007843" w:usb2="00000009" w:usb3="00000000" w:csb0="000001FF"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3DD17B" w14:textId="77777777" w:rsidR="00B148C5" w:rsidRDefault="00B148C5" w:rsidP="008F7D5B">
      <w:pPr>
        <w:spacing w:after="0"/>
      </w:pPr>
      <w:r>
        <w:separator/>
      </w:r>
    </w:p>
  </w:footnote>
  <w:footnote w:type="continuationSeparator" w:id="0">
    <w:p w14:paraId="097852C1" w14:textId="77777777" w:rsidR="00B148C5" w:rsidRDefault="00B148C5" w:rsidP="008F7D5B">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5451915"/>
      <w:docPartObj>
        <w:docPartGallery w:val="Page Numbers (Top of Page)"/>
        <w:docPartUnique/>
      </w:docPartObj>
    </w:sdtPr>
    <w:sdtEndPr>
      <w:rPr>
        <w:noProof/>
      </w:rPr>
    </w:sdtEndPr>
    <w:sdtContent>
      <w:p w14:paraId="37F510BD" w14:textId="621B8911" w:rsidR="00B148C5" w:rsidRDefault="00B148C5">
        <w:pPr>
          <w:pStyle w:val="Header"/>
          <w:jc w:val="right"/>
        </w:pPr>
        <w:r>
          <w:fldChar w:fldCharType="begin"/>
        </w:r>
        <w:r>
          <w:instrText xml:space="preserve"> PAGE   \* MERGEFORMAT </w:instrText>
        </w:r>
        <w:r>
          <w:fldChar w:fldCharType="separate"/>
        </w:r>
        <w:r w:rsidR="00AD4D34">
          <w:rPr>
            <w:noProof/>
          </w:rPr>
          <w:t>2</w:t>
        </w:r>
        <w:r>
          <w:rPr>
            <w:noProof/>
          </w:rPr>
          <w:fldChar w:fldCharType="end"/>
        </w:r>
      </w:p>
    </w:sdtContent>
  </w:sdt>
  <w:p w14:paraId="6D4D9B95" w14:textId="77777777" w:rsidR="00B148C5" w:rsidRDefault="00B148C5">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32C7B"/>
    <w:multiLevelType w:val="multilevel"/>
    <w:tmpl w:val="23EA1A78"/>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nsid w:val="0FB967C6"/>
    <w:multiLevelType w:val="multilevel"/>
    <w:tmpl w:val="F0129E4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3C357637"/>
    <w:multiLevelType w:val="multilevel"/>
    <w:tmpl w:val="4B240FD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70BE783C"/>
    <w:multiLevelType w:val="multilevel"/>
    <w:tmpl w:val="C8BED9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3"/>
  </w:num>
  <w:num w:numId="3">
    <w:abstractNumId w:val="2"/>
  </w:num>
  <w:num w:numId="4">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na Sivachenko">
    <w15:presenceInfo w15:providerId="Windows Live" w15:userId="de632e114d72df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7"/>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6AD7"/>
    <w:rsid w:val="00017DF5"/>
    <w:rsid w:val="00040F72"/>
    <w:rsid w:val="00045944"/>
    <w:rsid w:val="00056DC9"/>
    <w:rsid w:val="00075EC1"/>
    <w:rsid w:val="000C4A7F"/>
    <w:rsid w:val="00112D7F"/>
    <w:rsid w:val="001664AE"/>
    <w:rsid w:val="0017144D"/>
    <w:rsid w:val="00181E78"/>
    <w:rsid w:val="001F09B3"/>
    <w:rsid w:val="001F48B2"/>
    <w:rsid w:val="001F693A"/>
    <w:rsid w:val="001F718E"/>
    <w:rsid w:val="002208DA"/>
    <w:rsid w:val="0022421B"/>
    <w:rsid w:val="00246187"/>
    <w:rsid w:val="002466F7"/>
    <w:rsid w:val="002604A1"/>
    <w:rsid w:val="002D40A4"/>
    <w:rsid w:val="002E016C"/>
    <w:rsid w:val="003071F3"/>
    <w:rsid w:val="003114B7"/>
    <w:rsid w:val="00321EF0"/>
    <w:rsid w:val="00331634"/>
    <w:rsid w:val="0033643F"/>
    <w:rsid w:val="003472EB"/>
    <w:rsid w:val="0038155F"/>
    <w:rsid w:val="00392BF9"/>
    <w:rsid w:val="003934F8"/>
    <w:rsid w:val="003A1C6A"/>
    <w:rsid w:val="003E1191"/>
    <w:rsid w:val="003F45D5"/>
    <w:rsid w:val="0043400C"/>
    <w:rsid w:val="00442CFA"/>
    <w:rsid w:val="004473E0"/>
    <w:rsid w:val="004647F4"/>
    <w:rsid w:val="004C5543"/>
    <w:rsid w:val="004D2C21"/>
    <w:rsid w:val="00517055"/>
    <w:rsid w:val="00553209"/>
    <w:rsid w:val="00567763"/>
    <w:rsid w:val="00570975"/>
    <w:rsid w:val="0057147F"/>
    <w:rsid w:val="005A5B1D"/>
    <w:rsid w:val="005B3121"/>
    <w:rsid w:val="005D4CB5"/>
    <w:rsid w:val="005E6FF9"/>
    <w:rsid w:val="005F23EA"/>
    <w:rsid w:val="006156E8"/>
    <w:rsid w:val="00635EFD"/>
    <w:rsid w:val="00641146"/>
    <w:rsid w:val="0064168E"/>
    <w:rsid w:val="00652E07"/>
    <w:rsid w:val="00652EE0"/>
    <w:rsid w:val="00653181"/>
    <w:rsid w:val="006535A5"/>
    <w:rsid w:val="006A1DF9"/>
    <w:rsid w:val="006A1FA4"/>
    <w:rsid w:val="006B6A1D"/>
    <w:rsid w:val="006C51DD"/>
    <w:rsid w:val="006D06C1"/>
    <w:rsid w:val="006D4B39"/>
    <w:rsid w:val="006E413E"/>
    <w:rsid w:val="00713581"/>
    <w:rsid w:val="00715BCA"/>
    <w:rsid w:val="00717F34"/>
    <w:rsid w:val="007711AE"/>
    <w:rsid w:val="007B59AC"/>
    <w:rsid w:val="007C1A60"/>
    <w:rsid w:val="007C1BE5"/>
    <w:rsid w:val="007D13A6"/>
    <w:rsid w:val="007D33EF"/>
    <w:rsid w:val="007D6AD7"/>
    <w:rsid w:val="007E4516"/>
    <w:rsid w:val="008011D4"/>
    <w:rsid w:val="008025DF"/>
    <w:rsid w:val="008058EC"/>
    <w:rsid w:val="00807255"/>
    <w:rsid w:val="0081145A"/>
    <w:rsid w:val="00855EEF"/>
    <w:rsid w:val="008657AB"/>
    <w:rsid w:val="008717C1"/>
    <w:rsid w:val="00883A40"/>
    <w:rsid w:val="0089033A"/>
    <w:rsid w:val="00893AF3"/>
    <w:rsid w:val="008956E5"/>
    <w:rsid w:val="00897F22"/>
    <w:rsid w:val="008B79E6"/>
    <w:rsid w:val="008C5B55"/>
    <w:rsid w:val="008D280A"/>
    <w:rsid w:val="008F7D5B"/>
    <w:rsid w:val="0090241C"/>
    <w:rsid w:val="009156BE"/>
    <w:rsid w:val="009623EB"/>
    <w:rsid w:val="00962834"/>
    <w:rsid w:val="009A0C52"/>
    <w:rsid w:val="009A1257"/>
    <w:rsid w:val="009A5178"/>
    <w:rsid w:val="009A5E18"/>
    <w:rsid w:val="009C3AD6"/>
    <w:rsid w:val="009E057D"/>
    <w:rsid w:val="009F4A1B"/>
    <w:rsid w:val="00A10F71"/>
    <w:rsid w:val="00A13B77"/>
    <w:rsid w:val="00A237E2"/>
    <w:rsid w:val="00A4451A"/>
    <w:rsid w:val="00A4531D"/>
    <w:rsid w:val="00A55CCC"/>
    <w:rsid w:val="00A614A1"/>
    <w:rsid w:val="00A75FFE"/>
    <w:rsid w:val="00A8208E"/>
    <w:rsid w:val="00AA1F58"/>
    <w:rsid w:val="00AA3891"/>
    <w:rsid w:val="00AA5D65"/>
    <w:rsid w:val="00AA6CD6"/>
    <w:rsid w:val="00AD2E8E"/>
    <w:rsid w:val="00AD4D34"/>
    <w:rsid w:val="00AF2D5E"/>
    <w:rsid w:val="00B148C5"/>
    <w:rsid w:val="00B27571"/>
    <w:rsid w:val="00B40153"/>
    <w:rsid w:val="00BA3B96"/>
    <w:rsid w:val="00C17851"/>
    <w:rsid w:val="00C72BC4"/>
    <w:rsid w:val="00C81196"/>
    <w:rsid w:val="00CA6F19"/>
    <w:rsid w:val="00CB68C7"/>
    <w:rsid w:val="00CC3071"/>
    <w:rsid w:val="00CE49F8"/>
    <w:rsid w:val="00CE62F4"/>
    <w:rsid w:val="00D309D0"/>
    <w:rsid w:val="00D4590A"/>
    <w:rsid w:val="00D65922"/>
    <w:rsid w:val="00D737D1"/>
    <w:rsid w:val="00D97ED9"/>
    <w:rsid w:val="00DB08DF"/>
    <w:rsid w:val="00DC5418"/>
    <w:rsid w:val="00DD15E7"/>
    <w:rsid w:val="00DD3A45"/>
    <w:rsid w:val="00DF1BBE"/>
    <w:rsid w:val="00E104BC"/>
    <w:rsid w:val="00E54723"/>
    <w:rsid w:val="00E57D51"/>
    <w:rsid w:val="00EA6792"/>
    <w:rsid w:val="00F1432D"/>
    <w:rsid w:val="00F17061"/>
    <w:rsid w:val="00F773C0"/>
    <w:rsid w:val="00F80316"/>
    <w:rsid w:val="00FB2C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C1DD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6AD7"/>
    <w:pPr>
      <w:spacing w:after="20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D6AD7"/>
    <w:rPr>
      <w:sz w:val="16"/>
      <w:szCs w:val="16"/>
    </w:rPr>
  </w:style>
  <w:style w:type="paragraph" w:styleId="CommentText">
    <w:name w:val="annotation text"/>
    <w:basedOn w:val="Normal"/>
    <w:link w:val="CommentTextChar"/>
    <w:uiPriority w:val="99"/>
    <w:semiHidden/>
    <w:unhideWhenUsed/>
    <w:rsid w:val="007D6AD7"/>
    <w:rPr>
      <w:sz w:val="20"/>
      <w:szCs w:val="20"/>
    </w:rPr>
  </w:style>
  <w:style w:type="character" w:customStyle="1" w:styleId="CommentTextChar">
    <w:name w:val="Comment Text Char"/>
    <w:basedOn w:val="DefaultParagraphFont"/>
    <w:link w:val="CommentText"/>
    <w:uiPriority w:val="99"/>
    <w:semiHidden/>
    <w:rsid w:val="007D6AD7"/>
    <w:rPr>
      <w:sz w:val="20"/>
      <w:szCs w:val="20"/>
    </w:rPr>
  </w:style>
  <w:style w:type="paragraph" w:styleId="BalloonText">
    <w:name w:val="Balloon Text"/>
    <w:basedOn w:val="Normal"/>
    <w:link w:val="BalloonTextChar"/>
    <w:uiPriority w:val="99"/>
    <w:semiHidden/>
    <w:unhideWhenUsed/>
    <w:rsid w:val="007D6AD7"/>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6AD7"/>
    <w:rPr>
      <w:rFonts w:ascii="Segoe UI" w:hAnsi="Segoe UI" w:cs="Segoe UI"/>
      <w:sz w:val="18"/>
      <w:szCs w:val="18"/>
    </w:rPr>
  </w:style>
  <w:style w:type="paragraph" w:styleId="ListParagraph">
    <w:name w:val="List Paragraph"/>
    <w:basedOn w:val="Normal"/>
    <w:uiPriority w:val="34"/>
    <w:qFormat/>
    <w:rsid w:val="0043400C"/>
    <w:pPr>
      <w:ind w:left="720"/>
      <w:contextualSpacing/>
    </w:pPr>
  </w:style>
  <w:style w:type="paragraph" w:styleId="NormalWeb">
    <w:name w:val="Normal (Web)"/>
    <w:basedOn w:val="Normal"/>
    <w:uiPriority w:val="99"/>
    <w:unhideWhenUsed/>
    <w:rsid w:val="00A614A1"/>
    <w:pPr>
      <w:spacing w:before="100" w:beforeAutospacing="1" w:after="100" w:afterAutospacing="1"/>
    </w:pPr>
    <w:rPr>
      <w:rFonts w:ascii="Times New Roman" w:eastAsia="Times New Roman" w:hAnsi="Times New Roman" w:cs="Times New Roman"/>
    </w:rPr>
  </w:style>
  <w:style w:type="paragraph" w:styleId="PlainText">
    <w:name w:val="Plain Text"/>
    <w:basedOn w:val="Normal"/>
    <w:link w:val="PlainTextChar1"/>
    <w:uiPriority w:val="99"/>
    <w:rsid w:val="009C3AD6"/>
    <w:pPr>
      <w:spacing w:after="0"/>
    </w:pPr>
    <w:rPr>
      <w:rFonts w:ascii="Courier New" w:eastAsia="Times New Roman" w:hAnsi="Courier New" w:cs="Courier New"/>
      <w:sz w:val="20"/>
      <w:szCs w:val="20"/>
    </w:rPr>
  </w:style>
  <w:style w:type="character" w:customStyle="1" w:styleId="PlainTextChar">
    <w:name w:val="Plain Text Char"/>
    <w:basedOn w:val="DefaultParagraphFont"/>
    <w:uiPriority w:val="99"/>
    <w:semiHidden/>
    <w:rsid w:val="009C3AD6"/>
    <w:rPr>
      <w:rFonts w:ascii="Courier" w:hAnsi="Courier"/>
      <w:sz w:val="21"/>
      <w:szCs w:val="21"/>
    </w:rPr>
  </w:style>
  <w:style w:type="character" w:customStyle="1" w:styleId="PlainTextChar1">
    <w:name w:val="Plain Text Char1"/>
    <w:link w:val="PlainText"/>
    <w:uiPriority w:val="99"/>
    <w:locked/>
    <w:rsid w:val="009C3AD6"/>
    <w:rPr>
      <w:rFonts w:ascii="Courier New" w:eastAsia="Times New Roman" w:hAnsi="Courier New" w:cs="Courier New"/>
      <w:sz w:val="20"/>
      <w:szCs w:val="20"/>
    </w:rPr>
  </w:style>
  <w:style w:type="paragraph" w:styleId="CommentSubject">
    <w:name w:val="annotation subject"/>
    <w:basedOn w:val="CommentText"/>
    <w:next w:val="CommentText"/>
    <w:link w:val="CommentSubjectChar"/>
    <w:uiPriority w:val="99"/>
    <w:semiHidden/>
    <w:unhideWhenUsed/>
    <w:rsid w:val="009C3AD6"/>
    <w:rPr>
      <w:b/>
      <w:bCs/>
    </w:rPr>
  </w:style>
  <w:style w:type="character" w:customStyle="1" w:styleId="CommentSubjectChar">
    <w:name w:val="Comment Subject Char"/>
    <w:basedOn w:val="CommentTextChar"/>
    <w:link w:val="CommentSubject"/>
    <w:uiPriority w:val="99"/>
    <w:semiHidden/>
    <w:rsid w:val="009C3AD6"/>
    <w:rPr>
      <w:b/>
      <w:bCs/>
      <w:sz w:val="20"/>
      <w:szCs w:val="20"/>
    </w:rPr>
  </w:style>
  <w:style w:type="character" w:styleId="Hyperlink">
    <w:name w:val="Hyperlink"/>
    <w:basedOn w:val="DefaultParagraphFont"/>
    <w:uiPriority w:val="99"/>
    <w:unhideWhenUsed/>
    <w:rsid w:val="004473E0"/>
    <w:rPr>
      <w:color w:val="0563C1" w:themeColor="hyperlink"/>
      <w:u w:val="single"/>
    </w:rPr>
  </w:style>
  <w:style w:type="character" w:styleId="FollowedHyperlink">
    <w:name w:val="FollowedHyperlink"/>
    <w:basedOn w:val="DefaultParagraphFont"/>
    <w:uiPriority w:val="99"/>
    <w:semiHidden/>
    <w:unhideWhenUsed/>
    <w:rsid w:val="0022421B"/>
    <w:rPr>
      <w:color w:val="954F72" w:themeColor="followedHyperlink"/>
      <w:u w:val="single"/>
    </w:rPr>
  </w:style>
  <w:style w:type="paragraph" w:styleId="Header">
    <w:name w:val="header"/>
    <w:basedOn w:val="Normal"/>
    <w:link w:val="HeaderChar"/>
    <w:uiPriority w:val="99"/>
    <w:unhideWhenUsed/>
    <w:rsid w:val="008F7D5B"/>
    <w:pPr>
      <w:tabs>
        <w:tab w:val="center" w:pos="4680"/>
        <w:tab w:val="right" w:pos="9360"/>
      </w:tabs>
      <w:spacing w:after="0"/>
    </w:pPr>
  </w:style>
  <w:style w:type="character" w:customStyle="1" w:styleId="HeaderChar">
    <w:name w:val="Header Char"/>
    <w:basedOn w:val="DefaultParagraphFont"/>
    <w:link w:val="Header"/>
    <w:uiPriority w:val="99"/>
    <w:rsid w:val="008F7D5B"/>
    <w:rPr>
      <w:sz w:val="24"/>
      <w:szCs w:val="24"/>
    </w:rPr>
  </w:style>
  <w:style w:type="paragraph" w:styleId="Footer">
    <w:name w:val="footer"/>
    <w:basedOn w:val="Normal"/>
    <w:link w:val="FooterChar"/>
    <w:uiPriority w:val="99"/>
    <w:unhideWhenUsed/>
    <w:rsid w:val="008F7D5B"/>
    <w:pPr>
      <w:tabs>
        <w:tab w:val="center" w:pos="4680"/>
        <w:tab w:val="right" w:pos="9360"/>
      </w:tabs>
      <w:spacing w:after="0"/>
    </w:pPr>
  </w:style>
  <w:style w:type="character" w:customStyle="1" w:styleId="FooterChar">
    <w:name w:val="Footer Char"/>
    <w:basedOn w:val="DefaultParagraphFont"/>
    <w:link w:val="Footer"/>
    <w:uiPriority w:val="99"/>
    <w:rsid w:val="008F7D5B"/>
    <w:rPr>
      <w:sz w:val="24"/>
      <w:szCs w:val="24"/>
    </w:rPr>
  </w:style>
  <w:style w:type="paragraph" w:styleId="Revision">
    <w:name w:val="Revision"/>
    <w:hidden/>
    <w:uiPriority w:val="99"/>
    <w:semiHidden/>
    <w:rsid w:val="00CE49F8"/>
    <w:pPr>
      <w:spacing w:after="0" w:line="240" w:lineRule="auto"/>
    </w:pPr>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6AD7"/>
    <w:pPr>
      <w:spacing w:after="20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D6AD7"/>
    <w:rPr>
      <w:sz w:val="16"/>
      <w:szCs w:val="16"/>
    </w:rPr>
  </w:style>
  <w:style w:type="paragraph" w:styleId="CommentText">
    <w:name w:val="annotation text"/>
    <w:basedOn w:val="Normal"/>
    <w:link w:val="CommentTextChar"/>
    <w:uiPriority w:val="99"/>
    <w:semiHidden/>
    <w:unhideWhenUsed/>
    <w:rsid w:val="007D6AD7"/>
    <w:rPr>
      <w:sz w:val="20"/>
      <w:szCs w:val="20"/>
    </w:rPr>
  </w:style>
  <w:style w:type="character" w:customStyle="1" w:styleId="CommentTextChar">
    <w:name w:val="Comment Text Char"/>
    <w:basedOn w:val="DefaultParagraphFont"/>
    <w:link w:val="CommentText"/>
    <w:uiPriority w:val="99"/>
    <w:semiHidden/>
    <w:rsid w:val="007D6AD7"/>
    <w:rPr>
      <w:sz w:val="20"/>
      <w:szCs w:val="20"/>
    </w:rPr>
  </w:style>
  <w:style w:type="paragraph" w:styleId="BalloonText">
    <w:name w:val="Balloon Text"/>
    <w:basedOn w:val="Normal"/>
    <w:link w:val="BalloonTextChar"/>
    <w:uiPriority w:val="99"/>
    <w:semiHidden/>
    <w:unhideWhenUsed/>
    <w:rsid w:val="007D6AD7"/>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6AD7"/>
    <w:rPr>
      <w:rFonts w:ascii="Segoe UI" w:hAnsi="Segoe UI" w:cs="Segoe UI"/>
      <w:sz w:val="18"/>
      <w:szCs w:val="18"/>
    </w:rPr>
  </w:style>
  <w:style w:type="paragraph" w:styleId="ListParagraph">
    <w:name w:val="List Paragraph"/>
    <w:basedOn w:val="Normal"/>
    <w:uiPriority w:val="34"/>
    <w:qFormat/>
    <w:rsid w:val="0043400C"/>
    <w:pPr>
      <w:ind w:left="720"/>
      <w:contextualSpacing/>
    </w:pPr>
  </w:style>
  <w:style w:type="paragraph" w:styleId="NormalWeb">
    <w:name w:val="Normal (Web)"/>
    <w:basedOn w:val="Normal"/>
    <w:uiPriority w:val="99"/>
    <w:unhideWhenUsed/>
    <w:rsid w:val="00A614A1"/>
    <w:pPr>
      <w:spacing w:before="100" w:beforeAutospacing="1" w:after="100" w:afterAutospacing="1"/>
    </w:pPr>
    <w:rPr>
      <w:rFonts w:ascii="Times New Roman" w:eastAsia="Times New Roman" w:hAnsi="Times New Roman" w:cs="Times New Roman"/>
    </w:rPr>
  </w:style>
  <w:style w:type="paragraph" w:styleId="PlainText">
    <w:name w:val="Plain Text"/>
    <w:basedOn w:val="Normal"/>
    <w:link w:val="PlainTextChar1"/>
    <w:uiPriority w:val="99"/>
    <w:rsid w:val="009C3AD6"/>
    <w:pPr>
      <w:spacing w:after="0"/>
    </w:pPr>
    <w:rPr>
      <w:rFonts w:ascii="Courier New" w:eastAsia="Times New Roman" w:hAnsi="Courier New" w:cs="Courier New"/>
      <w:sz w:val="20"/>
      <w:szCs w:val="20"/>
    </w:rPr>
  </w:style>
  <w:style w:type="character" w:customStyle="1" w:styleId="PlainTextChar">
    <w:name w:val="Plain Text Char"/>
    <w:basedOn w:val="DefaultParagraphFont"/>
    <w:uiPriority w:val="99"/>
    <w:semiHidden/>
    <w:rsid w:val="009C3AD6"/>
    <w:rPr>
      <w:rFonts w:ascii="Courier" w:hAnsi="Courier"/>
      <w:sz w:val="21"/>
      <w:szCs w:val="21"/>
    </w:rPr>
  </w:style>
  <w:style w:type="character" w:customStyle="1" w:styleId="PlainTextChar1">
    <w:name w:val="Plain Text Char1"/>
    <w:link w:val="PlainText"/>
    <w:uiPriority w:val="99"/>
    <w:locked/>
    <w:rsid w:val="009C3AD6"/>
    <w:rPr>
      <w:rFonts w:ascii="Courier New" w:eastAsia="Times New Roman" w:hAnsi="Courier New" w:cs="Courier New"/>
      <w:sz w:val="20"/>
      <w:szCs w:val="20"/>
    </w:rPr>
  </w:style>
  <w:style w:type="paragraph" w:styleId="CommentSubject">
    <w:name w:val="annotation subject"/>
    <w:basedOn w:val="CommentText"/>
    <w:next w:val="CommentText"/>
    <w:link w:val="CommentSubjectChar"/>
    <w:uiPriority w:val="99"/>
    <w:semiHidden/>
    <w:unhideWhenUsed/>
    <w:rsid w:val="009C3AD6"/>
    <w:rPr>
      <w:b/>
      <w:bCs/>
    </w:rPr>
  </w:style>
  <w:style w:type="character" w:customStyle="1" w:styleId="CommentSubjectChar">
    <w:name w:val="Comment Subject Char"/>
    <w:basedOn w:val="CommentTextChar"/>
    <w:link w:val="CommentSubject"/>
    <w:uiPriority w:val="99"/>
    <w:semiHidden/>
    <w:rsid w:val="009C3AD6"/>
    <w:rPr>
      <w:b/>
      <w:bCs/>
      <w:sz w:val="20"/>
      <w:szCs w:val="20"/>
    </w:rPr>
  </w:style>
  <w:style w:type="character" w:styleId="Hyperlink">
    <w:name w:val="Hyperlink"/>
    <w:basedOn w:val="DefaultParagraphFont"/>
    <w:uiPriority w:val="99"/>
    <w:unhideWhenUsed/>
    <w:rsid w:val="004473E0"/>
    <w:rPr>
      <w:color w:val="0563C1" w:themeColor="hyperlink"/>
      <w:u w:val="single"/>
    </w:rPr>
  </w:style>
  <w:style w:type="character" w:styleId="FollowedHyperlink">
    <w:name w:val="FollowedHyperlink"/>
    <w:basedOn w:val="DefaultParagraphFont"/>
    <w:uiPriority w:val="99"/>
    <w:semiHidden/>
    <w:unhideWhenUsed/>
    <w:rsid w:val="0022421B"/>
    <w:rPr>
      <w:color w:val="954F72" w:themeColor="followedHyperlink"/>
      <w:u w:val="single"/>
    </w:rPr>
  </w:style>
  <w:style w:type="paragraph" w:styleId="Header">
    <w:name w:val="header"/>
    <w:basedOn w:val="Normal"/>
    <w:link w:val="HeaderChar"/>
    <w:uiPriority w:val="99"/>
    <w:unhideWhenUsed/>
    <w:rsid w:val="008F7D5B"/>
    <w:pPr>
      <w:tabs>
        <w:tab w:val="center" w:pos="4680"/>
        <w:tab w:val="right" w:pos="9360"/>
      </w:tabs>
      <w:spacing w:after="0"/>
    </w:pPr>
  </w:style>
  <w:style w:type="character" w:customStyle="1" w:styleId="HeaderChar">
    <w:name w:val="Header Char"/>
    <w:basedOn w:val="DefaultParagraphFont"/>
    <w:link w:val="Header"/>
    <w:uiPriority w:val="99"/>
    <w:rsid w:val="008F7D5B"/>
    <w:rPr>
      <w:sz w:val="24"/>
      <w:szCs w:val="24"/>
    </w:rPr>
  </w:style>
  <w:style w:type="paragraph" w:styleId="Footer">
    <w:name w:val="footer"/>
    <w:basedOn w:val="Normal"/>
    <w:link w:val="FooterChar"/>
    <w:uiPriority w:val="99"/>
    <w:unhideWhenUsed/>
    <w:rsid w:val="008F7D5B"/>
    <w:pPr>
      <w:tabs>
        <w:tab w:val="center" w:pos="4680"/>
        <w:tab w:val="right" w:pos="9360"/>
      </w:tabs>
      <w:spacing w:after="0"/>
    </w:pPr>
  </w:style>
  <w:style w:type="character" w:customStyle="1" w:styleId="FooterChar">
    <w:name w:val="Footer Char"/>
    <w:basedOn w:val="DefaultParagraphFont"/>
    <w:link w:val="Footer"/>
    <w:uiPriority w:val="99"/>
    <w:rsid w:val="008F7D5B"/>
    <w:rPr>
      <w:sz w:val="24"/>
      <w:szCs w:val="24"/>
    </w:rPr>
  </w:style>
  <w:style w:type="paragraph" w:styleId="Revision">
    <w:name w:val="Revision"/>
    <w:hidden/>
    <w:uiPriority w:val="99"/>
    <w:semiHidden/>
    <w:rsid w:val="00CE49F8"/>
    <w:pPr>
      <w:spacing w:after="0"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286354">
      <w:bodyDiv w:val="1"/>
      <w:marLeft w:val="0"/>
      <w:marRight w:val="0"/>
      <w:marTop w:val="0"/>
      <w:marBottom w:val="0"/>
      <w:divBdr>
        <w:top w:val="none" w:sz="0" w:space="0" w:color="auto"/>
        <w:left w:val="none" w:sz="0" w:space="0" w:color="auto"/>
        <w:bottom w:val="none" w:sz="0" w:space="0" w:color="auto"/>
        <w:right w:val="none" w:sz="0" w:space="0" w:color="auto"/>
      </w:divBdr>
    </w:div>
    <w:div w:id="1061295555">
      <w:bodyDiv w:val="1"/>
      <w:marLeft w:val="0"/>
      <w:marRight w:val="0"/>
      <w:marTop w:val="0"/>
      <w:marBottom w:val="0"/>
      <w:divBdr>
        <w:top w:val="none" w:sz="0" w:space="0" w:color="auto"/>
        <w:left w:val="none" w:sz="0" w:space="0" w:color="auto"/>
        <w:bottom w:val="none" w:sz="0" w:space="0" w:color="auto"/>
        <w:right w:val="none" w:sz="0" w:space="0" w:color="auto"/>
      </w:divBdr>
      <w:divsChild>
        <w:div w:id="1996954068">
          <w:marLeft w:val="0"/>
          <w:marRight w:val="0"/>
          <w:marTop w:val="0"/>
          <w:marBottom w:val="0"/>
          <w:divBdr>
            <w:top w:val="none" w:sz="0" w:space="0" w:color="auto"/>
            <w:left w:val="none" w:sz="0" w:space="0" w:color="auto"/>
            <w:bottom w:val="none" w:sz="0" w:space="0" w:color="auto"/>
            <w:right w:val="none" w:sz="0" w:space="0" w:color="auto"/>
          </w:divBdr>
        </w:div>
        <w:div w:id="1539509060">
          <w:marLeft w:val="0"/>
          <w:marRight w:val="0"/>
          <w:marTop w:val="0"/>
          <w:marBottom w:val="0"/>
          <w:divBdr>
            <w:top w:val="none" w:sz="0" w:space="0" w:color="auto"/>
            <w:left w:val="none" w:sz="0" w:space="0" w:color="auto"/>
            <w:bottom w:val="none" w:sz="0" w:space="0" w:color="auto"/>
            <w:right w:val="none" w:sz="0" w:space="0" w:color="auto"/>
          </w:divBdr>
        </w:div>
        <w:div w:id="1121606482">
          <w:marLeft w:val="0"/>
          <w:marRight w:val="0"/>
          <w:marTop w:val="0"/>
          <w:marBottom w:val="0"/>
          <w:divBdr>
            <w:top w:val="none" w:sz="0" w:space="0" w:color="auto"/>
            <w:left w:val="none" w:sz="0" w:space="0" w:color="auto"/>
            <w:bottom w:val="none" w:sz="0" w:space="0" w:color="auto"/>
            <w:right w:val="none" w:sz="0" w:space="0" w:color="auto"/>
          </w:divBdr>
        </w:div>
        <w:div w:id="1836144867">
          <w:marLeft w:val="0"/>
          <w:marRight w:val="0"/>
          <w:marTop w:val="0"/>
          <w:marBottom w:val="0"/>
          <w:divBdr>
            <w:top w:val="none" w:sz="0" w:space="0" w:color="auto"/>
            <w:left w:val="none" w:sz="0" w:space="0" w:color="auto"/>
            <w:bottom w:val="none" w:sz="0" w:space="0" w:color="auto"/>
            <w:right w:val="none" w:sz="0" w:space="0" w:color="auto"/>
          </w:divBdr>
        </w:div>
        <w:div w:id="313028093">
          <w:marLeft w:val="0"/>
          <w:marRight w:val="0"/>
          <w:marTop w:val="0"/>
          <w:marBottom w:val="0"/>
          <w:divBdr>
            <w:top w:val="none" w:sz="0" w:space="0" w:color="auto"/>
            <w:left w:val="none" w:sz="0" w:space="0" w:color="auto"/>
            <w:bottom w:val="none" w:sz="0" w:space="0" w:color="auto"/>
            <w:right w:val="none" w:sz="0" w:space="0" w:color="auto"/>
          </w:divBdr>
        </w:div>
        <w:div w:id="821506110">
          <w:marLeft w:val="0"/>
          <w:marRight w:val="0"/>
          <w:marTop w:val="0"/>
          <w:marBottom w:val="0"/>
          <w:divBdr>
            <w:top w:val="none" w:sz="0" w:space="0" w:color="auto"/>
            <w:left w:val="none" w:sz="0" w:space="0" w:color="auto"/>
            <w:bottom w:val="none" w:sz="0" w:space="0" w:color="auto"/>
            <w:right w:val="none" w:sz="0" w:space="0" w:color="auto"/>
          </w:divBdr>
        </w:div>
        <w:div w:id="1365209516">
          <w:marLeft w:val="0"/>
          <w:marRight w:val="0"/>
          <w:marTop w:val="0"/>
          <w:marBottom w:val="0"/>
          <w:divBdr>
            <w:top w:val="none" w:sz="0" w:space="0" w:color="auto"/>
            <w:left w:val="none" w:sz="0" w:space="0" w:color="auto"/>
            <w:bottom w:val="none" w:sz="0" w:space="0" w:color="auto"/>
            <w:right w:val="none" w:sz="0" w:space="0" w:color="auto"/>
          </w:divBdr>
        </w:div>
        <w:div w:id="111946663">
          <w:marLeft w:val="0"/>
          <w:marRight w:val="0"/>
          <w:marTop w:val="0"/>
          <w:marBottom w:val="0"/>
          <w:divBdr>
            <w:top w:val="none" w:sz="0" w:space="0" w:color="auto"/>
            <w:left w:val="none" w:sz="0" w:space="0" w:color="auto"/>
            <w:bottom w:val="none" w:sz="0" w:space="0" w:color="auto"/>
            <w:right w:val="none" w:sz="0" w:space="0" w:color="auto"/>
          </w:divBdr>
        </w:div>
        <w:div w:id="1116874891">
          <w:marLeft w:val="0"/>
          <w:marRight w:val="0"/>
          <w:marTop w:val="0"/>
          <w:marBottom w:val="0"/>
          <w:divBdr>
            <w:top w:val="none" w:sz="0" w:space="0" w:color="auto"/>
            <w:left w:val="none" w:sz="0" w:space="0" w:color="auto"/>
            <w:bottom w:val="none" w:sz="0" w:space="0" w:color="auto"/>
            <w:right w:val="none" w:sz="0" w:space="0" w:color="auto"/>
          </w:divBdr>
        </w:div>
        <w:div w:id="1584872963">
          <w:marLeft w:val="0"/>
          <w:marRight w:val="0"/>
          <w:marTop w:val="0"/>
          <w:marBottom w:val="0"/>
          <w:divBdr>
            <w:top w:val="none" w:sz="0" w:space="0" w:color="auto"/>
            <w:left w:val="none" w:sz="0" w:space="0" w:color="auto"/>
            <w:bottom w:val="none" w:sz="0" w:space="0" w:color="auto"/>
            <w:right w:val="none" w:sz="0" w:space="0" w:color="auto"/>
          </w:divBdr>
        </w:div>
        <w:div w:id="541407047">
          <w:marLeft w:val="0"/>
          <w:marRight w:val="0"/>
          <w:marTop w:val="0"/>
          <w:marBottom w:val="0"/>
          <w:divBdr>
            <w:top w:val="none" w:sz="0" w:space="0" w:color="auto"/>
            <w:left w:val="none" w:sz="0" w:space="0" w:color="auto"/>
            <w:bottom w:val="none" w:sz="0" w:space="0" w:color="auto"/>
            <w:right w:val="none" w:sz="0" w:space="0" w:color="auto"/>
          </w:divBdr>
        </w:div>
        <w:div w:id="1195969259">
          <w:marLeft w:val="0"/>
          <w:marRight w:val="0"/>
          <w:marTop w:val="0"/>
          <w:marBottom w:val="0"/>
          <w:divBdr>
            <w:top w:val="none" w:sz="0" w:space="0" w:color="auto"/>
            <w:left w:val="none" w:sz="0" w:space="0" w:color="auto"/>
            <w:bottom w:val="none" w:sz="0" w:space="0" w:color="auto"/>
            <w:right w:val="none" w:sz="0" w:space="0" w:color="auto"/>
          </w:divBdr>
        </w:div>
        <w:div w:id="1620407122">
          <w:marLeft w:val="0"/>
          <w:marRight w:val="0"/>
          <w:marTop w:val="0"/>
          <w:marBottom w:val="0"/>
          <w:divBdr>
            <w:top w:val="none" w:sz="0" w:space="0" w:color="auto"/>
            <w:left w:val="none" w:sz="0" w:space="0" w:color="auto"/>
            <w:bottom w:val="none" w:sz="0" w:space="0" w:color="auto"/>
            <w:right w:val="none" w:sz="0" w:space="0" w:color="auto"/>
          </w:divBdr>
        </w:div>
        <w:div w:id="1019936896">
          <w:marLeft w:val="0"/>
          <w:marRight w:val="0"/>
          <w:marTop w:val="0"/>
          <w:marBottom w:val="0"/>
          <w:divBdr>
            <w:top w:val="none" w:sz="0" w:space="0" w:color="auto"/>
            <w:left w:val="none" w:sz="0" w:space="0" w:color="auto"/>
            <w:bottom w:val="none" w:sz="0" w:space="0" w:color="auto"/>
            <w:right w:val="none" w:sz="0" w:space="0" w:color="auto"/>
          </w:divBdr>
        </w:div>
        <w:div w:id="984240752">
          <w:marLeft w:val="0"/>
          <w:marRight w:val="0"/>
          <w:marTop w:val="0"/>
          <w:marBottom w:val="0"/>
          <w:divBdr>
            <w:top w:val="none" w:sz="0" w:space="0" w:color="auto"/>
            <w:left w:val="none" w:sz="0" w:space="0" w:color="auto"/>
            <w:bottom w:val="none" w:sz="0" w:space="0" w:color="auto"/>
            <w:right w:val="none" w:sz="0" w:space="0" w:color="auto"/>
          </w:divBdr>
        </w:div>
        <w:div w:id="795100393">
          <w:marLeft w:val="0"/>
          <w:marRight w:val="0"/>
          <w:marTop w:val="0"/>
          <w:marBottom w:val="0"/>
          <w:divBdr>
            <w:top w:val="none" w:sz="0" w:space="0" w:color="auto"/>
            <w:left w:val="none" w:sz="0" w:space="0" w:color="auto"/>
            <w:bottom w:val="none" w:sz="0" w:space="0" w:color="auto"/>
            <w:right w:val="none" w:sz="0" w:space="0" w:color="auto"/>
          </w:divBdr>
        </w:div>
        <w:div w:id="693271126">
          <w:marLeft w:val="0"/>
          <w:marRight w:val="0"/>
          <w:marTop w:val="0"/>
          <w:marBottom w:val="0"/>
          <w:divBdr>
            <w:top w:val="none" w:sz="0" w:space="0" w:color="auto"/>
            <w:left w:val="none" w:sz="0" w:space="0" w:color="auto"/>
            <w:bottom w:val="none" w:sz="0" w:space="0" w:color="auto"/>
            <w:right w:val="none" w:sz="0" w:space="0" w:color="auto"/>
          </w:divBdr>
        </w:div>
        <w:div w:id="1863979426">
          <w:marLeft w:val="0"/>
          <w:marRight w:val="0"/>
          <w:marTop w:val="0"/>
          <w:marBottom w:val="0"/>
          <w:divBdr>
            <w:top w:val="none" w:sz="0" w:space="0" w:color="auto"/>
            <w:left w:val="none" w:sz="0" w:space="0" w:color="auto"/>
            <w:bottom w:val="none" w:sz="0" w:space="0" w:color="auto"/>
            <w:right w:val="none" w:sz="0" w:space="0" w:color="auto"/>
          </w:divBdr>
        </w:div>
        <w:div w:id="20009634">
          <w:marLeft w:val="0"/>
          <w:marRight w:val="0"/>
          <w:marTop w:val="0"/>
          <w:marBottom w:val="0"/>
          <w:divBdr>
            <w:top w:val="none" w:sz="0" w:space="0" w:color="auto"/>
            <w:left w:val="none" w:sz="0" w:space="0" w:color="auto"/>
            <w:bottom w:val="none" w:sz="0" w:space="0" w:color="auto"/>
            <w:right w:val="none" w:sz="0" w:space="0" w:color="auto"/>
          </w:divBdr>
        </w:div>
        <w:div w:id="1046223456">
          <w:marLeft w:val="0"/>
          <w:marRight w:val="0"/>
          <w:marTop w:val="0"/>
          <w:marBottom w:val="0"/>
          <w:divBdr>
            <w:top w:val="none" w:sz="0" w:space="0" w:color="auto"/>
            <w:left w:val="none" w:sz="0" w:space="0" w:color="auto"/>
            <w:bottom w:val="none" w:sz="0" w:space="0" w:color="auto"/>
            <w:right w:val="none" w:sz="0" w:space="0" w:color="auto"/>
          </w:divBdr>
        </w:div>
        <w:div w:id="1668362940">
          <w:marLeft w:val="0"/>
          <w:marRight w:val="0"/>
          <w:marTop w:val="0"/>
          <w:marBottom w:val="0"/>
          <w:divBdr>
            <w:top w:val="none" w:sz="0" w:space="0" w:color="auto"/>
            <w:left w:val="none" w:sz="0" w:space="0" w:color="auto"/>
            <w:bottom w:val="none" w:sz="0" w:space="0" w:color="auto"/>
            <w:right w:val="none" w:sz="0" w:space="0" w:color="auto"/>
          </w:divBdr>
        </w:div>
        <w:div w:id="2085565037">
          <w:marLeft w:val="0"/>
          <w:marRight w:val="0"/>
          <w:marTop w:val="0"/>
          <w:marBottom w:val="0"/>
          <w:divBdr>
            <w:top w:val="none" w:sz="0" w:space="0" w:color="auto"/>
            <w:left w:val="none" w:sz="0" w:space="0" w:color="auto"/>
            <w:bottom w:val="none" w:sz="0" w:space="0" w:color="auto"/>
            <w:right w:val="none" w:sz="0" w:space="0" w:color="auto"/>
          </w:divBdr>
        </w:div>
        <w:div w:id="109252592">
          <w:marLeft w:val="0"/>
          <w:marRight w:val="0"/>
          <w:marTop w:val="0"/>
          <w:marBottom w:val="0"/>
          <w:divBdr>
            <w:top w:val="none" w:sz="0" w:space="0" w:color="auto"/>
            <w:left w:val="none" w:sz="0" w:space="0" w:color="auto"/>
            <w:bottom w:val="none" w:sz="0" w:space="0" w:color="auto"/>
            <w:right w:val="none" w:sz="0" w:space="0" w:color="auto"/>
          </w:divBdr>
        </w:div>
        <w:div w:id="1875385448">
          <w:marLeft w:val="0"/>
          <w:marRight w:val="0"/>
          <w:marTop w:val="0"/>
          <w:marBottom w:val="0"/>
          <w:divBdr>
            <w:top w:val="none" w:sz="0" w:space="0" w:color="auto"/>
            <w:left w:val="none" w:sz="0" w:space="0" w:color="auto"/>
            <w:bottom w:val="none" w:sz="0" w:space="0" w:color="auto"/>
            <w:right w:val="none" w:sz="0" w:space="0" w:color="auto"/>
          </w:divBdr>
        </w:div>
        <w:div w:id="1453937435">
          <w:marLeft w:val="0"/>
          <w:marRight w:val="0"/>
          <w:marTop w:val="0"/>
          <w:marBottom w:val="0"/>
          <w:divBdr>
            <w:top w:val="none" w:sz="0" w:space="0" w:color="auto"/>
            <w:left w:val="none" w:sz="0" w:space="0" w:color="auto"/>
            <w:bottom w:val="none" w:sz="0" w:space="0" w:color="auto"/>
            <w:right w:val="none" w:sz="0" w:space="0" w:color="auto"/>
          </w:divBdr>
        </w:div>
        <w:div w:id="1593313675">
          <w:marLeft w:val="0"/>
          <w:marRight w:val="0"/>
          <w:marTop w:val="0"/>
          <w:marBottom w:val="0"/>
          <w:divBdr>
            <w:top w:val="none" w:sz="0" w:space="0" w:color="auto"/>
            <w:left w:val="none" w:sz="0" w:space="0" w:color="auto"/>
            <w:bottom w:val="none" w:sz="0" w:space="0" w:color="auto"/>
            <w:right w:val="none" w:sz="0" w:space="0" w:color="auto"/>
          </w:divBdr>
        </w:div>
        <w:div w:id="647168154">
          <w:marLeft w:val="0"/>
          <w:marRight w:val="0"/>
          <w:marTop w:val="0"/>
          <w:marBottom w:val="0"/>
          <w:divBdr>
            <w:top w:val="none" w:sz="0" w:space="0" w:color="auto"/>
            <w:left w:val="none" w:sz="0" w:space="0" w:color="auto"/>
            <w:bottom w:val="none" w:sz="0" w:space="0" w:color="auto"/>
            <w:right w:val="none" w:sz="0" w:space="0" w:color="auto"/>
          </w:divBdr>
        </w:div>
        <w:div w:id="641496305">
          <w:marLeft w:val="0"/>
          <w:marRight w:val="0"/>
          <w:marTop w:val="0"/>
          <w:marBottom w:val="0"/>
          <w:divBdr>
            <w:top w:val="none" w:sz="0" w:space="0" w:color="auto"/>
            <w:left w:val="none" w:sz="0" w:space="0" w:color="auto"/>
            <w:bottom w:val="none" w:sz="0" w:space="0" w:color="auto"/>
            <w:right w:val="none" w:sz="0" w:space="0" w:color="auto"/>
          </w:divBdr>
        </w:div>
        <w:div w:id="1641229481">
          <w:marLeft w:val="0"/>
          <w:marRight w:val="0"/>
          <w:marTop w:val="0"/>
          <w:marBottom w:val="0"/>
          <w:divBdr>
            <w:top w:val="none" w:sz="0" w:space="0" w:color="auto"/>
            <w:left w:val="none" w:sz="0" w:space="0" w:color="auto"/>
            <w:bottom w:val="none" w:sz="0" w:space="0" w:color="auto"/>
            <w:right w:val="none" w:sz="0" w:space="0" w:color="auto"/>
          </w:divBdr>
        </w:div>
        <w:div w:id="2006202253">
          <w:marLeft w:val="0"/>
          <w:marRight w:val="0"/>
          <w:marTop w:val="0"/>
          <w:marBottom w:val="0"/>
          <w:divBdr>
            <w:top w:val="none" w:sz="0" w:space="0" w:color="auto"/>
            <w:left w:val="none" w:sz="0" w:space="0" w:color="auto"/>
            <w:bottom w:val="none" w:sz="0" w:space="0" w:color="auto"/>
            <w:right w:val="none" w:sz="0" w:space="0" w:color="auto"/>
          </w:divBdr>
        </w:div>
        <w:div w:id="678965197">
          <w:marLeft w:val="0"/>
          <w:marRight w:val="0"/>
          <w:marTop w:val="0"/>
          <w:marBottom w:val="0"/>
          <w:divBdr>
            <w:top w:val="none" w:sz="0" w:space="0" w:color="auto"/>
            <w:left w:val="none" w:sz="0" w:space="0" w:color="auto"/>
            <w:bottom w:val="none" w:sz="0" w:space="0" w:color="auto"/>
            <w:right w:val="none" w:sz="0" w:space="0" w:color="auto"/>
          </w:divBdr>
        </w:div>
        <w:div w:id="1792895533">
          <w:marLeft w:val="0"/>
          <w:marRight w:val="0"/>
          <w:marTop w:val="0"/>
          <w:marBottom w:val="0"/>
          <w:divBdr>
            <w:top w:val="none" w:sz="0" w:space="0" w:color="auto"/>
            <w:left w:val="none" w:sz="0" w:space="0" w:color="auto"/>
            <w:bottom w:val="none" w:sz="0" w:space="0" w:color="auto"/>
            <w:right w:val="none" w:sz="0" w:space="0" w:color="auto"/>
          </w:divBdr>
        </w:div>
        <w:div w:id="1806659799">
          <w:marLeft w:val="0"/>
          <w:marRight w:val="0"/>
          <w:marTop w:val="0"/>
          <w:marBottom w:val="0"/>
          <w:divBdr>
            <w:top w:val="none" w:sz="0" w:space="0" w:color="auto"/>
            <w:left w:val="none" w:sz="0" w:space="0" w:color="auto"/>
            <w:bottom w:val="none" w:sz="0" w:space="0" w:color="auto"/>
            <w:right w:val="none" w:sz="0" w:space="0" w:color="auto"/>
          </w:divBdr>
        </w:div>
        <w:div w:id="171534408">
          <w:marLeft w:val="0"/>
          <w:marRight w:val="0"/>
          <w:marTop w:val="0"/>
          <w:marBottom w:val="0"/>
          <w:divBdr>
            <w:top w:val="none" w:sz="0" w:space="0" w:color="auto"/>
            <w:left w:val="none" w:sz="0" w:space="0" w:color="auto"/>
            <w:bottom w:val="none" w:sz="0" w:space="0" w:color="auto"/>
            <w:right w:val="none" w:sz="0" w:space="0" w:color="auto"/>
          </w:divBdr>
        </w:div>
        <w:div w:id="967131217">
          <w:marLeft w:val="0"/>
          <w:marRight w:val="0"/>
          <w:marTop w:val="0"/>
          <w:marBottom w:val="0"/>
          <w:divBdr>
            <w:top w:val="none" w:sz="0" w:space="0" w:color="auto"/>
            <w:left w:val="none" w:sz="0" w:space="0" w:color="auto"/>
            <w:bottom w:val="none" w:sz="0" w:space="0" w:color="auto"/>
            <w:right w:val="none" w:sz="0" w:space="0" w:color="auto"/>
          </w:divBdr>
        </w:div>
        <w:div w:id="119034927">
          <w:marLeft w:val="0"/>
          <w:marRight w:val="0"/>
          <w:marTop w:val="0"/>
          <w:marBottom w:val="0"/>
          <w:divBdr>
            <w:top w:val="none" w:sz="0" w:space="0" w:color="auto"/>
            <w:left w:val="none" w:sz="0" w:space="0" w:color="auto"/>
            <w:bottom w:val="none" w:sz="0" w:space="0" w:color="auto"/>
            <w:right w:val="none" w:sz="0" w:space="0" w:color="auto"/>
          </w:divBdr>
        </w:div>
        <w:div w:id="1014771981">
          <w:marLeft w:val="0"/>
          <w:marRight w:val="0"/>
          <w:marTop w:val="0"/>
          <w:marBottom w:val="0"/>
          <w:divBdr>
            <w:top w:val="none" w:sz="0" w:space="0" w:color="auto"/>
            <w:left w:val="none" w:sz="0" w:space="0" w:color="auto"/>
            <w:bottom w:val="none" w:sz="0" w:space="0" w:color="auto"/>
            <w:right w:val="none" w:sz="0" w:space="0" w:color="auto"/>
          </w:divBdr>
        </w:div>
        <w:div w:id="1637100237">
          <w:marLeft w:val="0"/>
          <w:marRight w:val="0"/>
          <w:marTop w:val="0"/>
          <w:marBottom w:val="0"/>
          <w:divBdr>
            <w:top w:val="none" w:sz="0" w:space="0" w:color="auto"/>
            <w:left w:val="none" w:sz="0" w:space="0" w:color="auto"/>
            <w:bottom w:val="none" w:sz="0" w:space="0" w:color="auto"/>
            <w:right w:val="none" w:sz="0" w:space="0" w:color="auto"/>
          </w:divBdr>
        </w:div>
        <w:div w:id="451245844">
          <w:marLeft w:val="0"/>
          <w:marRight w:val="0"/>
          <w:marTop w:val="0"/>
          <w:marBottom w:val="0"/>
          <w:divBdr>
            <w:top w:val="none" w:sz="0" w:space="0" w:color="auto"/>
            <w:left w:val="none" w:sz="0" w:space="0" w:color="auto"/>
            <w:bottom w:val="none" w:sz="0" w:space="0" w:color="auto"/>
            <w:right w:val="none" w:sz="0" w:space="0" w:color="auto"/>
          </w:divBdr>
        </w:div>
        <w:div w:id="1995638936">
          <w:marLeft w:val="0"/>
          <w:marRight w:val="0"/>
          <w:marTop w:val="0"/>
          <w:marBottom w:val="0"/>
          <w:divBdr>
            <w:top w:val="none" w:sz="0" w:space="0" w:color="auto"/>
            <w:left w:val="none" w:sz="0" w:space="0" w:color="auto"/>
            <w:bottom w:val="none" w:sz="0" w:space="0" w:color="auto"/>
            <w:right w:val="none" w:sz="0" w:space="0" w:color="auto"/>
          </w:divBdr>
        </w:div>
        <w:div w:id="918830703">
          <w:marLeft w:val="0"/>
          <w:marRight w:val="0"/>
          <w:marTop w:val="0"/>
          <w:marBottom w:val="0"/>
          <w:divBdr>
            <w:top w:val="none" w:sz="0" w:space="0" w:color="auto"/>
            <w:left w:val="none" w:sz="0" w:space="0" w:color="auto"/>
            <w:bottom w:val="none" w:sz="0" w:space="0" w:color="auto"/>
            <w:right w:val="none" w:sz="0" w:space="0" w:color="auto"/>
          </w:divBdr>
        </w:div>
        <w:div w:id="995064951">
          <w:marLeft w:val="0"/>
          <w:marRight w:val="0"/>
          <w:marTop w:val="0"/>
          <w:marBottom w:val="0"/>
          <w:divBdr>
            <w:top w:val="none" w:sz="0" w:space="0" w:color="auto"/>
            <w:left w:val="none" w:sz="0" w:space="0" w:color="auto"/>
            <w:bottom w:val="none" w:sz="0" w:space="0" w:color="auto"/>
            <w:right w:val="none" w:sz="0" w:space="0" w:color="auto"/>
          </w:divBdr>
        </w:div>
        <w:div w:id="128283827">
          <w:marLeft w:val="0"/>
          <w:marRight w:val="0"/>
          <w:marTop w:val="0"/>
          <w:marBottom w:val="0"/>
          <w:divBdr>
            <w:top w:val="none" w:sz="0" w:space="0" w:color="auto"/>
            <w:left w:val="none" w:sz="0" w:space="0" w:color="auto"/>
            <w:bottom w:val="none" w:sz="0" w:space="0" w:color="auto"/>
            <w:right w:val="none" w:sz="0" w:space="0" w:color="auto"/>
          </w:divBdr>
        </w:div>
        <w:div w:id="471365920">
          <w:marLeft w:val="0"/>
          <w:marRight w:val="0"/>
          <w:marTop w:val="0"/>
          <w:marBottom w:val="0"/>
          <w:divBdr>
            <w:top w:val="none" w:sz="0" w:space="0" w:color="auto"/>
            <w:left w:val="none" w:sz="0" w:space="0" w:color="auto"/>
            <w:bottom w:val="none" w:sz="0" w:space="0" w:color="auto"/>
            <w:right w:val="none" w:sz="0" w:space="0" w:color="auto"/>
          </w:divBdr>
        </w:div>
        <w:div w:id="1953514419">
          <w:marLeft w:val="0"/>
          <w:marRight w:val="0"/>
          <w:marTop w:val="0"/>
          <w:marBottom w:val="0"/>
          <w:divBdr>
            <w:top w:val="none" w:sz="0" w:space="0" w:color="auto"/>
            <w:left w:val="none" w:sz="0" w:space="0" w:color="auto"/>
            <w:bottom w:val="none" w:sz="0" w:space="0" w:color="auto"/>
            <w:right w:val="none" w:sz="0" w:space="0" w:color="auto"/>
          </w:divBdr>
        </w:div>
        <w:div w:id="1130897705">
          <w:marLeft w:val="0"/>
          <w:marRight w:val="0"/>
          <w:marTop w:val="0"/>
          <w:marBottom w:val="0"/>
          <w:divBdr>
            <w:top w:val="none" w:sz="0" w:space="0" w:color="auto"/>
            <w:left w:val="none" w:sz="0" w:space="0" w:color="auto"/>
            <w:bottom w:val="none" w:sz="0" w:space="0" w:color="auto"/>
            <w:right w:val="none" w:sz="0" w:space="0" w:color="auto"/>
          </w:divBdr>
        </w:div>
        <w:div w:id="828982999">
          <w:marLeft w:val="0"/>
          <w:marRight w:val="0"/>
          <w:marTop w:val="0"/>
          <w:marBottom w:val="0"/>
          <w:divBdr>
            <w:top w:val="none" w:sz="0" w:space="0" w:color="auto"/>
            <w:left w:val="none" w:sz="0" w:space="0" w:color="auto"/>
            <w:bottom w:val="none" w:sz="0" w:space="0" w:color="auto"/>
            <w:right w:val="none" w:sz="0" w:space="0" w:color="auto"/>
          </w:divBdr>
        </w:div>
        <w:div w:id="1201437264">
          <w:marLeft w:val="0"/>
          <w:marRight w:val="0"/>
          <w:marTop w:val="0"/>
          <w:marBottom w:val="0"/>
          <w:divBdr>
            <w:top w:val="none" w:sz="0" w:space="0" w:color="auto"/>
            <w:left w:val="none" w:sz="0" w:space="0" w:color="auto"/>
            <w:bottom w:val="none" w:sz="0" w:space="0" w:color="auto"/>
            <w:right w:val="none" w:sz="0" w:space="0" w:color="auto"/>
          </w:divBdr>
        </w:div>
        <w:div w:id="242567227">
          <w:marLeft w:val="0"/>
          <w:marRight w:val="0"/>
          <w:marTop w:val="0"/>
          <w:marBottom w:val="0"/>
          <w:divBdr>
            <w:top w:val="none" w:sz="0" w:space="0" w:color="auto"/>
            <w:left w:val="none" w:sz="0" w:space="0" w:color="auto"/>
            <w:bottom w:val="none" w:sz="0" w:space="0" w:color="auto"/>
            <w:right w:val="none" w:sz="0" w:space="0" w:color="auto"/>
          </w:divBdr>
        </w:div>
        <w:div w:id="471672890">
          <w:marLeft w:val="0"/>
          <w:marRight w:val="0"/>
          <w:marTop w:val="0"/>
          <w:marBottom w:val="0"/>
          <w:divBdr>
            <w:top w:val="none" w:sz="0" w:space="0" w:color="auto"/>
            <w:left w:val="none" w:sz="0" w:space="0" w:color="auto"/>
            <w:bottom w:val="none" w:sz="0" w:space="0" w:color="auto"/>
            <w:right w:val="none" w:sz="0" w:space="0" w:color="auto"/>
          </w:divBdr>
        </w:div>
        <w:div w:id="998846764">
          <w:marLeft w:val="0"/>
          <w:marRight w:val="0"/>
          <w:marTop w:val="0"/>
          <w:marBottom w:val="0"/>
          <w:divBdr>
            <w:top w:val="none" w:sz="0" w:space="0" w:color="auto"/>
            <w:left w:val="none" w:sz="0" w:space="0" w:color="auto"/>
            <w:bottom w:val="none" w:sz="0" w:space="0" w:color="auto"/>
            <w:right w:val="none" w:sz="0" w:space="0" w:color="auto"/>
          </w:divBdr>
        </w:div>
        <w:div w:id="156262712">
          <w:marLeft w:val="0"/>
          <w:marRight w:val="0"/>
          <w:marTop w:val="0"/>
          <w:marBottom w:val="0"/>
          <w:divBdr>
            <w:top w:val="none" w:sz="0" w:space="0" w:color="auto"/>
            <w:left w:val="none" w:sz="0" w:space="0" w:color="auto"/>
            <w:bottom w:val="none" w:sz="0" w:space="0" w:color="auto"/>
            <w:right w:val="none" w:sz="0" w:space="0" w:color="auto"/>
          </w:divBdr>
        </w:div>
        <w:div w:id="1376348469">
          <w:marLeft w:val="0"/>
          <w:marRight w:val="0"/>
          <w:marTop w:val="0"/>
          <w:marBottom w:val="0"/>
          <w:divBdr>
            <w:top w:val="none" w:sz="0" w:space="0" w:color="auto"/>
            <w:left w:val="none" w:sz="0" w:space="0" w:color="auto"/>
            <w:bottom w:val="none" w:sz="0" w:space="0" w:color="auto"/>
            <w:right w:val="none" w:sz="0" w:space="0" w:color="auto"/>
          </w:divBdr>
        </w:div>
        <w:div w:id="1338339816">
          <w:marLeft w:val="0"/>
          <w:marRight w:val="0"/>
          <w:marTop w:val="0"/>
          <w:marBottom w:val="0"/>
          <w:divBdr>
            <w:top w:val="none" w:sz="0" w:space="0" w:color="auto"/>
            <w:left w:val="none" w:sz="0" w:space="0" w:color="auto"/>
            <w:bottom w:val="none" w:sz="0" w:space="0" w:color="auto"/>
            <w:right w:val="none" w:sz="0" w:space="0" w:color="auto"/>
          </w:divBdr>
        </w:div>
        <w:div w:id="1873878609">
          <w:marLeft w:val="0"/>
          <w:marRight w:val="0"/>
          <w:marTop w:val="0"/>
          <w:marBottom w:val="0"/>
          <w:divBdr>
            <w:top w:val="none" w:sz="0" w:space="0" w:color="auto"/>
            <w:left w:val="none" w:sz="0" w:space="0" w:color="auto"/>
            <w:bottom w:val="none" w:sz="0" w:space="0" w:color="auto"/>
            <w:right w:val="none" w:sz="0" w:space="0" w:color="auto"/>
          </w:divBdr>
        </w:div>
        <w:div w:id="608392795">
          <w:marLeft w:val="0"/>
          <w:marRight w:val="0"/>
          <w:marTop w:val="0"/>
          <w:marBottom w:val="0"/>
          <w:divBdr>
            <w:top w:val="none" w:sz="0" w:space="0" w:color="auto"/>
            <w:left w:val="none" w:sz="0" w:space="0" w:color="auto"/>
            <w:bottom w:val="none" w:sz="0" w:space="0" w:color="auto"/>
            <w:right w:val="none" w:sz="0" w:space="0" w:color="auto"/>
          </w:divBdr>
        </w:div>
        <w:div w:id="88817444">
          <w:marLeft w:val="0"/>
          <w:marRight w:val="0"/>
          <w:marTop w:val="0"/>
          <w:marBottom w:val="0"/>
          <w:divBdr>
            <w:top w:val="none" w:sz="0" w:space="0" w:color="auto"/>
            <w:left w:val="none" w:sz="0" w:space="0" w:color="auto"/>
            <w:bottom w:val="none" w:sz="0" w:space="0" w:color="auto"/>
            <w:right w:val="none" w:sz="0" w:space="0" w:color="auto"/>
          </w:divBdr>
        </w:div>
        <w:div w:id="1383210950">
          <w:marLeft w:val="0"/>
          <w:marRight w:val="0"/>
          <w:marTop w:val="0"/>
          <w:marBottom w:val="0"/>
          <w:divBdr>
            <w:top w:val="none" w:sz="0" w:space="0" w:color="auto"/>
            <w:left w:val="none" w:sz="0" w:space="0" w:color="auto"/>
            <w:bottom w:val="none" w:sz="0" w:space="0" w:color="auto"/>
            <w:right w:val="none" w:sz="0" w:space="0" w:color="auto"/>
          </w:divBdr>
        </w:div>
        <w:div w:id="270626675">
          <w:marLeft w:val="0"/>
          <w:marRight w:val="0"/>
          <w:marTop w:val="0"/>
          <w:marBottom w:val="0"/>
          <w:divBdr>
            <w:top w:val="none" w:sz="0" w:space="0" w:color="auto"/>
            <w:left w:val="none" w:sz="0" w:space="0" w:color="auto"/>
            <w:bottom w:val="none" w:sz="0" w:space="0" w:color="auto"/>
            <w:right w:val="none" w:sz="0" w:space="0" w:color="auto"/>
          </w:divBdr>
        </w:div>
        <w:div w:id="906308514">
          <w:marLeft w:val="0"/>
          <w:marRight w:val="0"/>
          <w:marTop w:val="0"/>
          <w:marBottom w:val="0"/>
          <w:divBdr>
            <w:top w:val="none" w:sz="0" w:space="0" w:color="auto"/>
            <w:left w:val="none" w:sz="0" w:space="0" w:color="auto"/>
            <w:bottom w:val="none" w:sz="0" w:space="0" w:color="auto"/>
            <w:right w:val="none" w:sz="0" w:space="0" w:color="auto"/>
          </w:divBdr>
        </w:div>
        <w:div w:id="1839416703">
          <w:marLeft w:val="0"/>
          <w:marRight w:val="0"/>
          <w:marTop w:val="0"/>
          <w:marBottom w:val="0"/>
          <w:divBdr>
            <w:top w:val="none" w:sz="0" w:space="0" w:color="auto"/>
            <w:left w:val="none" w:sz="0" w:space="0" w:color="auto"/>
            <w:bottom w:val="none" w:sz="0" w:space="0" w:color="auto"/>
            <w:right w:val="none" w:sz="0" w:space="0" w:color="auto"/>
          </w:divBdr>
        </w:div>
        <w:div w:id="693266031">
          <w:marLeft w:val="0"/>
          <w:marRight w:val="0"/>
          <w:marTop w:val="0"/>
          <w:marBottom w:val="0"/>
          <w:divBdr>
            <w:top w:val="none" w:sz="0" w:space="0" w:color="auto"/>
            <w:left w:val="none" w:sz="0" w:space="0" w:color="auto"/>
            <w:bottom w:val="none" w:sz="0" w:space="0" w:color="auto"/>
            <w:right w:val="none" w:sz="0" w:space="0" w:color="auto"/>
          </w:divBdr>
        </w:div>
        <w:div w:id="1776364236">
          <w:marLeft w:val="0"/>
          <w:marRight w:val="0"/>
          <w:marTop w:val="0"/>
          <w:marBottom w:val="0"/>
          <w:divBdr>
            <w:top w:val="none" w:sz="0" w:space="0" w:color="auto"/>
            <w:left w:val="none" w:sz="0" w:space="0" w:color="auto"/>
            <w:bottom w:val="none" w:sz="0" w:space="0" w:color="auto"/>
            <w:right w:val="none" w:sz="0" w:space="0" w:color="auto"/>
          </w:divBdr>
        </w:div>
        <w:div w:id="1556357249">
          <w:marLeft w:val="0"/>
          <w:marRight w:val="0"/>
          <w:marTop w:val="0"/>
          <w:marBottom w:val="0"/>
          <w:divBdr>
            <w:top w:val="none" w:sz="0" w:space="0" w:color="auto"/>
            <w:left w:val="none" w:sz="0" w:space="0" w:color="auto"/>
            <w:bottom w:val="none" w:sz="0" w:space="0" w:color="auto"/>
            <w:right w:val="none" w:sz="0" w:space="0" w:color="auto"/>
          </w:divBdr>
        </w:div>
        <w:div w:id="237444443">
          <w:marLeft w:val="0"/>
          <w:marRight w:val="0"/>
          <w:marTop w:val="0"/>
          <w:marBottom w:val="0"/>
          <w:divBdr>
            <w:top w:val="none" w:sz="0" w:space="0" w:color="auto"/>
            <w:left w:val="none" w:sz="0" w:space="0" w:color="auto"/>
            <w:bottom w:val="none" w:sz="0" w:space="0" w:color="auto"/>
            <w:right w:val="none" w:sz="0" w:space="0" w:color="auto"/>
          </w:divBdr>
        </w:div>
        <w:div w:id="1277105690">
          <w:marLeft w:val="0"/>
          <w:marRight w:val="0"/>
          <w:marTop w:val="0"/>
          <w:marBottom w:val="0"/>
          <w:divBdr>
            <w:top w:val="none" w:sz="0" w:space="0" w:color="auto"/>
            <w:left w:val="none" w:sz="0" w:space="0" w:color="auto"/>
            <w:bottom w:val="none" w:sz="0" w:space="0" w:color="auto"/>
            <w:right w:val="none" w:sz="0" w:space="0" w:color="auto"/>
          </w:divBdr>
        </w:div>
        <w:div w:id="1678799780">
          <w:marLeft w:val="0"/>
          <w:marRight w:val="0"/>
          <w:marTop w:val="0"/>
          <w:marBottom w:val="0"/>
          <w:divBdr>
            <w:top w:val="none" w:sz="0" w:space="0" w:color="auto"/>
            <w:left w:val="none" w:sz="0" w:space="0" w:color="auto"/>
            <w:bottom w:val="none" w:sz="0" w:space="0" w:color="auto"/>
            <w:right w:val="none" w:sz="0" w:space="0" w:color="auto"/>
          </w:divBdr>
        </w:div>
        <w:div w:id="172499389">
          <w:marLeft w:val="0"/>
          <w:marRight w:val="0"/>
          <w:marTop w:val="0"/>
          <w:marBottom w:val="0"/>
          <w:divBdr>
            <w:top w:val="none" w:sz="0" w:space="0" w:color="auto"/>
            <w:left w:val="none" w:sz="0" w:space="0" w:color="auto"/>
            <w:bottom w:val="none" w:sz="0" w:space="0" w:color="auto"/>
            <w:right w:val="none" w:sz="0" w:space="0" w:color="auto"/>
          </w:divBdr>
        </w:div>
        <w:div w:id="1360551020">
          <w:marLeft w:val="0"/>
          <w:marRight w:val="0"/>
          <w:marTop w:val="0"/>
          <w:marBottom w:val="0"/>
          <w:divBdr>
            <w:top w:val="none" w:sz="0" w:space="0" w:color="auto"/>
            <w:left w:val="none" w:sz="0" w:space="0" w:color="auto"/>
            <w:bottom w:val="none" w:sz="0" w:space="0" w:color="auto"/>
            <w:right w:val="none" w:sz="0" w:space="0" w:color="auto"/>
          </w:divBdr>
        </w:div>
        <w:div w:id="1156143009">
          <w:marLeft w:val="0"/>
          <w:marRight w:val="0"/>
          <w:marTop w:val="0"/>
          <w:marBottom w:val="0"/>
          <w:divBdr>
            <w:top w:val="none" w:sz="0" w:space="0" w:color="auto"/>
            <w:left w:val="none" w:sz="0" w:space="0" w:color="auto"/>
            <w:bottom w:val="none" w:sz="0" w:space="0" w:color="auto"/>
            <w:right w:val="none" w:sz="0" w:space="0" w:color="auto"/>
          </w:divBdr>
        </w:div>
        <w:div w:id="1622148440">
          <w:marLeft w:val="0"/>
          <w:marRight w:val="0"/>
          <w:marTop w:val="0"/>
          <w:marBottom w:val="0"/>
          <w:divBdr>
            <w:top w:val="none" w:sz="0" w:space="0" w:color="auto"/>
            <w:left w:val="none" w:sz="0" w:space="0" w:color="auto"/>
            <w:bottom w:val="none" w:sz="0" w:space="0" w:color="auto"/>
            <w:right w:val="none" w:sz="0" w:space="0" w:color="auto"/>
          </w:divBdr>
        </w:div>
        <w:div w:id="113868575">
          <w:marLeft w:val="0"/>
          <w:marRight w:val="0"/>
          <w:marTop w:val="0"/>
          <w:marBottom w:val="0"/>
          <w:divBdr>
            <w:top w:val="none" w:sz="0" w:space="0" w:color="auto"/>
            <w:left w:val="none" w:sz="0" w:space="0" w:color="auto"/>
            <w:bottom w:val="none" w:sz="0" w:space="0" w:color="auto"/>
            <w:right w:val="none" w:sz="0" w:space="0" w:color="auto"/>
          </w:divBdr>
        </w:div>
        <w:div w:id="2123911181">
          <w:marLeft w:val="0"/>
          <w:marRight w:val="0"/>
          <w:marTop w:val="0"/>
          <w:marBottom w:val="0"/>
          <w:divBdr>
            <w:top w:val="none" w:sz="0" w:space="0" w:color="auto"/>
            <w:left w:val="none" w:sz="0" w:space="0" w:color="auto"/>
            <w:bottom w:val="none" w:sz="0" w:space="0" w:color="auto"/>
            <w:right w:val="none" w:sz="0" w:space="0" w:color="auto"/>
          </w:divBdr>
        </w:div>
        <w:div w:id="400910211">
          <w:marLeft w:val="0"/>
          <w:marRight w:val="0"/>
          <w:marTop w:val="0"/>
          <w:marBottom w:val="0"/>
          <w:divBdr>
            <w:top w:val="none" w:sz="0" w:space="0" w:color="auto"/>
            <w:left w:val="none" w:sz="0" w:space="0" w:color="auto"/>
            <w:bottom w:val="none" w:sz="0" w:space="0" w:color="auto"/>
            <w:right w:val="none" w:sz="0" w:space="0" w:color="auto"/>
          </w:divBdr>
        </w:div>
        <w:div w:id="1169490677">
          <w:marLeft w:val="0"/>
          <w:marRight w:val="0"/>
          <w:marTop w:val="0"/>
          <w:marBottom w:val="0"/>
          <w:divBdr>
            <w:top w:val="none" w:sz="0" w:space="0" w:color="auto"/>
            <w:left w:val="none" w:sz="0" w:space="0" w:color="auto"/>
            <w:bottom w:val="none" w:sz="0" w:space="0" w:color="auto"/>
            <w:right w:val="none" w:sz="0" w:space="0" w:color="auto"/>
          </w:divBdr>
        </w:div>
        <w:div w:id="135032740">
          <w:marLeft w:val="0"/>
          <w:marRight w:val="0"/>
          <w:marTop w:val="0"/>
          <w:marBottom w:val="0"/>
          <w:divBdr>
            <w:top w:val="none" w:sz="0" w:space="0" w:color="auto"/>
            <w:left w:val="none" w:sz="0" w:space="0" w:color="auto"/>
            <w:bottom w:val="none" w:sz="0" w:space="0" w:color="auto"/>
            <w:right w:val="none" w:sz="0" w:space="0" w:color="auto"/>
          </w:divBdr>
        </w:div>
        <w:div w:id="370960076">
          <w:marLeft w:val="0"/>
          <w:marRight w:val="0"/>
          <w:marTop w:val="0"/>
          <w:marBottom w:val="0"/>
          <w:divBdr>
            <w:top w:val="none" w:sz="0" w:space="0" w:color="auto"/>
            <w:left w:val="none" w:sz="0" w:space="0" w:color="auto"/>
            <w:bottom w:val="none" w:sz="0" w:space="0" w:color="auto"/>
            <w:right w:val="none" w:sz="0" w:space="0" w:color="auto"/>
          </w:divBdr>
        </w:div>
        <w:div w:id="1310983287">
          <w:marLeft w:val="0"/>
          <w:marRight w:val="0"/>
          <w:marTop w:val="0"/>
          <w:marBottom w:val="0"/>
          <w:divBdr>
            <w:top w:val="none" w:sz="0" w:space="0" w:color="auto"/>
            <w:left w:val="none" w:sz="0" w:space="0" w:color="auto"/>
            <w:bottom w:val="none" w:sz="0" w:space="0" w:color="auto"/>
            <w:right w:val="none" w:sz="0" w:space="0" w:color="auto"/>
          </w:divBdr>
        </w:div>
        <w:div w:id="1548491082">
          <w:marLeft w:val="0"/>
          <w:marRight w:val="0"/>
          <w:marTop w:val="0"/>
          <w:marBottom w:val="0"/>
          <w:divBdr>
            <w:top w:val="none" w:sz="0" w:space="0" w:color="auto"/>
            <w:left w:val="none" w:sz="0" w:space="0" w:color="auto"/>
            <w:bottom w:val="none" w:sz="0" w:space="0" w:color="auto"/>
            <w:right w:val="none" w:sz="0" w:space="0" w:color="auto"/>
          </w:divBdr>
        </w:div>
        <w:div w:id="1237935749">
          <w:marLeft w:val="0"/>
          <w:marRight w:val="0"/>
          <w:marTop w:val="0"/>
          <w:marBottom w:val="0"/>
          <w:divBdr>
            <w:top w:val="none" w:sz="0" w:space="0" w:color="auto"/>
            <w:left w:val="none" w:sz="0" w:space="0" w:color="auto"/>
            <w:bottom w:val="none" w:sz="0" w:space="0" w:color="auto"/>
            <w:right w:val="none" w:sz="0" w:space="0" w:color="auto"/>
          </w:divBdr>
        </w:div>
        <w:div w:id="544177936">
          <w:marLeft w:val="0"/>
          <w:marRight w:val="0"/>
          <w:marTop w:val="0"/>
          <w:marBottom w:val="0"/>
          <w:divBdr>
            <w:top w:val="none" w:sz="0" w:space="0" w:color="auto"/>
            <w:left w:val="none" w:sz="0" w:space="0" w:color="auto"/>
            <w:bottom w:val="none" w:sz="0" w:space="0" w:color="auto"/>
            <w:right w:val="none" w:sz="0" w:space="0" w:color="auto"/>
          </w:divBdr>
        </w:div>
        <w:div w:id="722095879">
          <w:marLeft w:val="0"/>
          <w:marRight w:val="0"/>
          <w:marTop w:val="0"/>
          <w:marBottom w:val="0"/>
          <w:divBdr>
            <w:top w:val="none" w:sz="0" w:space="0" w:color="auto"/>
            <w:left w:val="none" w:sz="0" w:space="0" w:color="auto"/>
            <w:bottom w:val="none" w:sz="0" w:space="0" w:color="auto"/>
            <w:right w:val="none" w:sz="0" w:space="0" w:color="auto"/>
          </w:divBdr>
        </w:div>
        <w:div w:id="1438908747">
          <w:marLeft w:val="0"/>
          <w:marRight w:val="0"/>
          <w:marTop w:val="0"/>
          <w:marBottom w:val="0"/>
          <w:divBdr>
            <w:top w:val="none" w:sz="0" w:space="0" w:color="auto"/>
            <w:left w:val="none" w:sz="0" w:space="0" w:color="auto"/>
            <w:bottom w:val="none" w:sz="0" w:space="0" w:color="auto"/>
            <w:right w:val="none" w:sz="0" w:space="0" w:color="auto"/>
          </w:divBdr>
        </w:div>
        <w:div w:id="801923443">
          <w:marLeft w:val="0"/>
          <w:marRight w:val="0"/>
          <w:marTop w:val="0"/>
          <w:marBottom w:val="0"/>
          <w:divBdr>
            <w:top w:val="none" w:sz="0" w:space="0" w:color="auto"/>
            <w:left w:val="none" w:sz="0" w:space="0" w:color="auto"/>
            <w:bottom w:val="none" w:sz="0" w:space="0" w:color="auto"/>
            <w:right w:val="none" w:sz="0" w:space="0" w:color="auto"/>
          </w:divBdr>
        </w:div>
        <w:div w:id="777680216">
          <w:marLeft w:val="0"/>
          <w:marRight w:val="0"/>
          <w:marTop w:val="0"/>
          <w:marBottom w:val="0"/>
          <w:divBdr>
            <w:top w:val="none" w:sz="0" w:space="0" w:color="auto"/>
            <w:left w:val="none" w:sz="0" w:space="0" w:color="auto"/>
            <w:bottom w:val="none" w:sz="0" w:space="0" w:color="auto"/>
            <w:right w:val="none" w:sz="0" w:space="0" w:color="auto"/>
          </w:divBdr>
        </w:div>
        <w:div w:id="1764691631">
          <w:marLeft w:val="0"/>
          <w:marRight w:val="0"/>
          <w:marTop w:val="0"/>
          <w:marBottom w:val="0"/>
          <w:divBdr>
            <w:top w:val="none" w:sz="0" w:space="0" w:color="auto"/>
            <w:left w:val="none" w:sz="0" w:space="0" w:color="auto"/>
            <w:bottom w:val="none" w:sz="0" w:space="0" w:color="auto"/>
            <w:right w:val="none" w:sz="0" w:space="0" w:color="auto"/>
          </w:divBdr>
        </w:div>
        <w:div w:id="1333606709">
          <w:marLeft w:val="0"/>
          <w:marRight w:val="0"/>
          <w:marTop w:val="0"/>
          <w:marBottom w:val="0"/>
          <w:divBdr>
            <w:top w:val="none" w:sz="0" w:space="0" w:color="auto"/>
            <w:left w:val="none" w:sz="0" w:space="0" w:color="auto"/>
            <w:bottom w:val="none" w:sz="0" w:space="0" w:color="auto"/>
            <w:right w:val="none" w:sz="0" w:space="0" w:color="auto"/>
          </w:divBdr>
        </w:div>
        <w:div w:id="1146583711">
          <w:marLeft w:val="0"/>
          <w:marRight w:val="0"/>
          <w:marTop w:val="0"/>
          <w:marBottom w:val="0"/>
          <w:divBdr>
            <w:top w:val="none" w:sz="0" w:space="0" w:color="auto"/>
            <w:left w:val="none" w:sz="0" w:space="0" w:color="auto"/>
            <w:bottom w:val="none" w:sz="0" w:space="0" w:color="auto"/>
            <w:right w:val="none" w:sz="0" w:space="0" w:color="auto"/>
          </w:divBdr>
        </w:div>
        <w:div w:id="1641617959">
          <w:marLeft w:val="0"/>
          <w:marRight w:val="0"/>
          <w:marTop w:val="0"/>
          <w:marBottom w:val="0"/>
          <w:divBdr>
            <w:top w:val="none" w:sz="0" w:space="0" w:color="auto"/>
            <w:left w:val="none" w:sz="0" w:space="0" w:color="auto"/>
            <w:bottom w:val="none" w:sz="0" w:space="0" w:color="auto"/>
            <w:right w:val="none" w:sz="0" w:space="0" w:color="auto"/>
          </w:divBdr>
        </w:div>
        <w:div w:id="1530488735">
          <w:marLeft w:val="0"/>
          <w:marRight w:val="0"/>
          <w:marTop w:val="0"/>
          <w:marBottom w:val="0"/>
          <w:divBdr>
            <w:top w:val="none" w:sz="0" w:space="0" w:color="auto"/>
            <w:left w:val="none" w:sz="0" w:space="0" w:color="auto"/>
            <w:bottom w:val="none" w:sz="0" w:space="0" w:color="auto"/>
            <w:right w:val="none" w:sz="0" w:space="0" w:color="auto"/>
          </w:divBdr>
        </w:div>
        <w:div w:id="1681467431">
          <w:marLeft w:val="0"/>
          <w:marRight w:val="0"/>
          <w:marTop w:val="0"/>
          <w:marBottom w:val="0"/>
          <w:divBdr>
            <w:top w:val="none" w:sz="0" w:space="0" w:color="auto"/>
            <w:left w:val="none" w:sz="0" w:space="0" w:color="auto"/>
            <w:bottom w:val="none" w:sz="0" w:space="0" w:color="auto"/>
            <w:right w:val="none" w:sz="0" w:space="0" w:color="auto"/>
          </w:divBdr>
        </w:div>
        <w:div w:id="1824588083">
          <w:marLeft w:val="0"/>
          <w:marRight w:val="0"/>
          <w:marTop w:val="0"/>
          <w:marBottom w:val="0"/>
          <w:divBdr>
            <w:top w:val="none" w:sz="0" w:space="0" w:color="auto"/>
            <w:left w:val="none" w:sz="0" w:space="0" w:color="auto"/>
            <w:bottom w:val="none" w:sz="0" w:space="0" w:color="auto"/>
            <w:right w:val="none" w:sz="0" w:space="0" w:color="auto"/>
          </w:divBdr>
        </w:div>
        <w:div w:id="355549311">
          <w:marLeft w:val="0"/>
          <w:marRight w:val="0"/>
          <w:marTop w:val="0"/>
          <w:marBottom w:val="0"/>
          <w:divBdr>
            <w:top w:val="none" w:sz="0" w:space="0" w:color="auto"/>
            <w:left w:val="none" w:sz="0" w:space="0" w:color="auto"/>
            <w:bottom w:val="none" w:sz="0" w:space="0" w:color="auto"/>
            <w:right w:val="none" w:sz="0" w:space="0" w:color="auto"/>
          </w:divBdr>
        </w:div>
        <w:div w:id="1478306337">
          <w:marLeft w:val="0"/>
          <w:marRight w:val="0"/>
          <w:marTop w:val="0"/>
          <w:marBottom w:val="0"/>
          <w:divBdr>
            <w:top w:val="none" w:sz="0" w:space="0" w:color="auto"/>
            <w:left w:val="none" w:sz="0" w:space="0" w:color="auto"/>
            <w:bottom w:val="none" w:sz="0" w:space="0" w:color="auto"/>
            <w:right w:val="none" w:sz="0" w:space="0" w:color="auto"/>
          </w:divBdr>
        </w:div>
        <w:div w:id="1524440321">
          <w:marLeft w:val="0"/>
          <w:marRight w:val="0"/>
          <w:marTop w:val="0"/>
          <w:marBottom w:val="0"/>
          <w:divBdr>
            <w:top w:val="none" w:sz="0" w:space="0" w:color="auto"/>
            <w:left w:val="none" w:sz="0" w:space="0" w:color="auto"/>
            <w:bottom w:val="none" w:sz="0" w:space="0" w:color="auto"/>
            <w:right w:val="none" w:sz="0" w:space="0" w:color="auto"/>
          </w:divBdr>
        </w:div>
        <w:div w:id="1274440870">
          <w:marLeft w:val="0"/>
          <w:marRight w:val="0"/>
          <w:marTop w:val="0"/>
          <w:marBottom w:val="0"/>
          <w:divBdr>
            <w:top w:val="none" w:sz="0" w:space="0" w:color="auto"/>
            <w:left w:val="none" w:sz="0" w:space="0" w:color="auto"/>
            <w:bottom w:val="none" w:sz="0" w:space="0" w:color="auto"/>
            <w:right w:val="none" w:sz="0" w:space="0" w:color="auto"/>
          </w:divBdr>
        </w:div>
        <w:div w:id="1394499988">
          <w:marLeft w:val="0"/>
          <w:marRight w:val="0"/>
          <w:marTop w:val="0"/>
          <w:marBottom w:val="0"/>
          <w:divBdr>
            <w:top w:val="none" w:sz="0" w:space="0" w:color="auto"/>
            <w:left w:val="none" w:sz="0" w:space="0" w:color="auto"/>
            <w:bottom w:val="none" w:sz="0" w:space="0" w:color="auto"/>
            <w:right w:val="none" w:sz="0" w:space="0" w:color="auto"/>
          </w:divBdr>
        </w:div>
        <w:div w:id="256208061">
          <w:marLeft w:val="0"/>
          <w:marRight w:val="0"/>
          <w:marTop w:val="0"/>
          <w:marBottom w:val="0"/>
          <w:divBdr>
            <w:top w:val="none" w:sz="0" w:space="0" w:color="auto"/>
            <w:left w:val="none" w:sz="0" w:space="0" w:color="auto"/>
            <w:bottom w:val="none" w:sz="0" w:space="0" w:color="auto"/>
            <w:right w:val="none" w:sz="0" w:space="0" w:color="auto"/>
          </w:divBdr>
        </w:div>
        <w:div w:id="851840824">
          <w:marLeft w:val="0"/>
          <w:marRight w:val="0"/>
          <w:marTop w:val="0"/>
          <w:marBottom w:val="0"/>
          <w:divBdr>
            <w:top w:val="none" w:sz="0" w:space="0" w:color="auto"/>
            <w:left w:val="none" w:sz="0" w:space="0" w:color="auto"/>
            <w:bottom w:val="none" w:sz="0" w:space="0" w:color="auto"/>
            <w:right w:val="none" w:sz="0" w:space="0" w:color="auto"/>
          </w:divBdr>
        </w:div>
        <w:div w:id="1641762093">
          <w:marLeft w:val="0"/>
          <w:marRight w:val="0"/>
          <w:marTop w:val="0"/>
          <w:marBottom w:val="0"/>
          <w:divBdr>
            <w:top w:val="none" w:sz="0" w:space="0" w:color="auto"/>
            <w:left w:val="none" w:sz="0" w:space="0" w:color="auto"/>
            <w:bottom w:val="none" w:sz="0" w:space="0" w:color="auto"/>
            <w:right w:val="none" w:sz="0" w:space="0" w:color="auto"/>
          </w:divBdr>
        </w:div>
        <w:div w:id="1383627375">
          <w:marLeft w:val="0"/>
          <w:marRight w:val="0"/>
          <w:marTop w:val="0"/>
          <w:marBottom w:val="0"/>
          <w:divBdr>
            <w:top w:val="none" w:sz="0" w:space="0" w:color="auto"/>
            <w:left w:val="none" w:sz="0" w:space="0" w:color="auto"/>
            <w:bottom w:val="none" w:sz="0" w:space="0" w:color="auto"/>
            <w:right w:val="none" w:sz="0" w:space="0" w:color="auto"/>
          </w:divBdr>
        </w:div>
        <w:div w:id="425007310">
          <w:marLeft w:val="0"/>
          <w:marRight w:val="0"/>
          <w:marTop w:val="0"/>
          <w:marBottom w:val="0"/>
          <w:divBdr>
            <w:top w:val="none" w:sz="0" w:space="0" w:color="auto"/>
            <w:left w:val="none" w:sz="0" w:space="0" w:color="auto"/>
            <w:bottom w:val="none" w:sz="0" w:space="0" w:color="auto"/>
            <w:right w:val="none" w:sz="0" w:space="0" w:color="auto"/>
          </w:divBdr>
        </w:div>
        <w:div w:id="645403772">
          <w:marLeft w:val="0"/>
          <w:marRight w:val="0"/>
          <w:marTop w:val="0"/>
          <w:marBottom w:val="0"/>
          <w:divBdr>
            <w:top w:val="none" w:sz="0" w:space="0" w:color="auto"/>
            <w:left w:val="none" w:sz="0" w:space="0" w:color="auto"/>
            <w:bottom w:val="none" w:sz="0" w:space="0" w:color="auto"/>
            <w:right w:val="none" w:sz="0" w:space="0" w:color="auto"/>
          </w:divBdr>
        </w:div>
        <w:div w:id="1735274194">
          <w:marLeft w:val="0"/>
          <w:marRight w:val="0"/>
          <w:marTop w:val="0"/>
          <w:marBottom w:val="0"/>
          <w:divBdr>
            <w:top w:val="none" w:sz="0" w:space="0" w:color="auto"/>
            <w:left w:val="none" w:sz="0" w:space="0" w:color="auto"/>
            <w:bottom w:val="none" w:sz="0" w:space="0" w:color="auto"/>
            <w:right w:val="none" w:sz="0" w:space="0" w:color="auto"/>
          </w:divBdr>
        </w:div>
        <w:div w:id="1149785189">
          <w:marLeft w:val="0"/>
          <w:marRight w:val="0"/>
          <w:marTop w:val="0"/>
          <w:marBottom w:val="0"/>
          <w:divBdr>
            <w:top w:val="none" w:sz="0" w:space="0" w:color="auto"/>
            <w:left w:val="none" w:sz="0" w:space="0" w:color="auto"/>
            <w:bottom w:val="none" w:sz="0" w:space="0" w:color="auto"/>
            <w:right w:val="none" w:sz="0" w:space="0" w:color="auto"/>
          </w:divBdr>
        </w:div>
        <w:div w:id="1309700060">
          <w:marLeft w:val="0"/>
          <w:marRight w:val="0"/>
          <w:marTop w:val="0"/>
          <w:marBottom w:val="0"/>
          <w:divBdr>
            <w:top w:val="none" w:sz="0" w:space="0" w:color="auto"/>
            <w:left w:val="none" w:sz="0" w:space="0" w:color="auto"/>
            <w:bottom w:val="none" w:sz="0" w:space="0" w:color="auto"/>
            <w:right w:val="none" w:sz="0" w:space="0" w:color="auto"/>
          </w:divBdr>
        </w:div>
        <w:div w:id="1758403507">
          <w:marLeft w:val="0"/>
          <w:marRight w:val="0"/>
          <w:marTop w:val="0"/>
          <w:marBottom w:val="0"/>
          <w:divBdr>
            <w:top w:val="none" w:sz="0" w:space="0" w:color="auto"/>
            <w:left w:val="none" w:sz="0" w:space="0" w:color="auto"/>
            <w:bottom w:val="none" w:sz="0" w:space="0" w:color="auto"/>
            <w:right w:val="none" w:sz="0" w:space="0" w:color="auto"/>
          </w:divBdr>
        </w:div>
        <w:div w:id="607156572">
          <w:marLeft w:val="0"/>
          <w:marRight w:val="0"/>
          <w:marTop w:val="0"/>
          <w:marBottom w:val="0"/>
          <w:divBdr>
            <w:top w:val="none" w:sz="0" w:space="0" w:color="auto"/>
            <w:left w:val="none" w:sz="0" w:space="0" w:color="auto"/>
            <w:bottom w:val="none" w:sz="0" w:space="0" w:color="auto"/>
            <w:right w:val="none" w:sz="0" w:space="0" w:color="auto"/>
          </w:divBdr>
        </w:div>
        <w:div w:id="1604655146">
          <w:marLeft w:val="0"/>
          <w:marRight w:val="0"/>
          <w:marTop w:val="0"/>
          <w:marBottom w:val="0"/>
          <w:divBdr>
            <w:top w:val="none" w:sz="0" w:space="0" w:color="auto"/>
            <w:left w:val="none" w:sz="0" w:space="0" w:color="auto"/>
            <w:bottom w:val="none" w:sz="0" w:space="0" w:color="auto"/>
            <w:right w:val="none" w:sz="0" w:space="0" w:color="auto"/>
          </w:divBdr>
        </w:div>
        <w:div w:id="526599135">
          <w:marLeft w:val="0"/>
          <w:marRight w:val="0"/>
          <w:marTop w:val="0"/>
          <w:marBottom w:val="0"/>
          <w:divBdr>
            <w:top w:val="none" w:sz="0" w:space="0" w:color="auto"/>
            <w:left w:val="none" w:sz="0" w:space="0" w:color="auto"/>
            <w:bottom w:val="none" w:sz="0" w:space="0" w:color="auto"/>
            <w:right w:val="none" w:sz="0" w:space="0" w:color="auto"/>
          </w:divBdr>
        </w:div>
        <w:div w:id="1335953296">
          <w:marLeft w:val="0"/>
          <w:marRight w:val="0"/>
          <w:marTop w:val="0"/>
          <w:marBottom w:val="0"/>
          <w:divBdr>
            <w:top w:val="none" w:sz="0" w:space="0" w:color="auto"/>
            <w:left w:val="none" w:sz="0" w:space="0" w:color="auto"/>
            <w:bottom w:val="none" w:sz="0" w:space="0" w:color="auto"/>
            <w:right w:val="none" w:sz="0" w:space="0" w:color="auto"/>
          </w:divBdr>
        </w:div>
        <w:div w:id="374234347">
          <w:marLeft w:val="0"/>
          <w:marRight w:val="0"/>
          <w:marTop w:val="0"/>
          <w:marBottom w:val="0"/>
          <w:divBdr>
            <w:top w:val="none" w:sz="0" w:space="0" w:color="auto"/>
            <w:left w:val="none" w:sz="0" w:space="0" w:color="auto"/>
            <w:bottom w:val="none" w:sz="0" w:space="0" w:color="auto"/>
            <w:right w:val="none" w:sz="0" w:space="0" w:color="auto"/>
          </w:divBdr>
        </w:div>
      </w:divsChild>
    </w:div>
    <w:div w:id="1083144165">
      <w:bodyDiv w:val="1"/>
      <w:marLeft w:val="0"/>
      <w:marRight w:val="0"/>
      <w:marTop w:val="0"/>
      <w:marBottom w:val="0"/>
      <w:divBdr>
        <w:top w:val="none" w:sz="0" w:space="0" w:color="auto"/>
        <w:left w:val="none" w:sz="0" w:space="0" w:color="auto"/>
        <w:bottom w:val="none" w:sz="0" w:space="0" w:color="auto"/>
        <w:right w:val="none" w:sz="0" w:space="0" w:color="auto"/>
      </w:divBdr>
      <w:divsChild>
        <w:div w:id="195511069">
          <w:marLeft w:val="0"/>
          <w:marRight w:val="0"/>
          <w:marTop w:val="0"/>
          <w:marBottom w:val="0"/>
          <w:divBdr>
            <w:top w:val="none" w:sz="0" w:space="0" w:color="auto"/>
            <w:left w:val="none" w:sz="0" w:space="0" w:color="auto"/>
            <w:bottom w:val="none" w:sz="0" w:space="0" w:color="auto"/>
            <w:right w:val="none" w:sz="0" w:space="0" w:color="auto"/>
          </w:divBdr>
        </w:div>
        <w:div w:id="1053650142">
          <w:marLeft w:val="0"/>
          <w:marRight w:val="0"/>
          <w:marTop w:val="0"/>
          <w:marBottom w:val="0"/>
          <w:divBdr>
            <w:top w:val="none" w:sz="0" w:space="0" w:color="auto"/>
            <w:left w:val="none" w:sz="0" w:space="0" w:color="auto"/>
            <w:bottom w:val="none" w:sz="0" w:space="0" w:color="auto"/>
            <w:right w:val="none" w:sz="0" w:space="0" w:color="auto"/>
          </w:divBdr>
        </w:div>
        <w:div w:id="751320661">
          <w:marLeft w:val="0"/>
          <w:marRight w:val="0"/>
          <w:marTop w:val="0"/>
          <w:marBottom w:val="0"/>
          <w:divBdr>
            <w:top w:val="none" w:sz="0" w:space="0" w:color="auto"/>
            <w:left w:val="none" w:sz="0" w:space="0" w:color="auto"/>
            <w:bottom w:val="none" w:sz="0" w:space="0" w:color="auto"/>
            <w:right w:val="none" w:sz="0" w:space="0" w:color="auto"/>
          </w:divBdr>
        </w:div>
        <w:div w:id="1487821509">
          <w:marLeft w:val="0"/>
          <w:marRight w:val="0"/>
          <w:marTop w:val="0"/>
          <w:marBottom w:val="0"/>
          <w:divBdr>
            <w:top w:val="none" w:sz="0" w:space="0" w:color="auto"/>
            <w:left w:val="none" w:sz="0" w:space="0" w:color="auto"/>
            <w:bottom w:val="none" w:sz="0" w:space="0" w:color="auto"/>
            <w:right w:val="none" w:sz="0" w:space="0" w:color="auto"/>
          </w:divBdr>
        </w:div>
        <w:div w:id="1780641283">
          <w:marLeft w:val="0"/>
          <w:marRight w:val="0"/>
          <w:marTop w:val="0"/>
          <w:marBottom w:val="0"/>
          <w:divBdr>
            <w:top w:val="none" w:sz="0" w:space="0" w:color="auto"/>
            <w:left w:val="none" w:sz="0" w:space="0" w:color="auto"/>
            <w:bottom w:val="none" w:sz="0" w:space="0" w:color="auto"/>
            <w:right w:val="none" w:sz="0" w:space="0" w:color="auto"/>
          </w:divBdr>
        </w:div>
        <w:div w:id="36777929">
          <w:marLeft w:val="0"/>
          <w:marRight w:val="0"/>
          <w:marTop w:val="0"/>
          <w:marBottom w:val="0"/>
          <w:divBdr>
            <w:top w:val="none" w:sz="0" w:space="0" w:color="auto"/>
            <w:left w:val="none" w:sz="0" w:space="0" w:color="auto"/>
            <w:bottom w:val="none" w:sz="0" w:space="0" w:color="auto"/>
            <w:right w:val="none" w:sz="0" w:space="0" w:color="auto"/>
          </w:divBdr>
        </w:div>
        <w:div w:id="1214610633">
          <w:marLeft w:val="0"/>
          <w:marRight w:val="0"/>
          <w:marTop w:val="0"/>
          <w:marBottom w:val="0"/>
          <w:divBdr>
            <w:top w:val="none" w:sz="0" w:space="0" w:color="auto"/>
            <w:left w:val="none" w:sz="0" w:space="0" w:color="auto"/>
            <w:bottom w:val="none" w:sz="0" w:space="0" w:color="auto"/>
            <w:right w:val="none" w:sz="0" w:space="0" w:color="auto"/>
          </w:divBdr>
        </w:div>
        <w:div w:id="1373380374">
          <w:marLeft w:val="0"/>
          <w:marRight w:val="0"/>
          <w:marTop w:val="0"/>
          <w:marBottom w:val="0"/>
          <w:divBdr>
            <w:top w:val="none" w:sz="0" w:space="0" w:color="auto"/>
            <w:left w:val="none" w:sz="0" w:space="0" w:color="auto"/>
            <w:bottom w:val="none" w:sz="0" w:space="0" w:color="auto"/>
            <w:right w:val="none" w:sz="0" w:space="0" w:color="auto"/>
          </w:divBdr>
        </w:div>
        <w:div w:id="486243605">
          <w:marLeft w:val="0"/>
          <w:marRight w:val="0"/>
          <w:marTop w:val="0"/>
          <w:marBottom w:val="0"/>
          <w:divBdr>
            <w:top w:val="none" w:sz="0" w:space="0" w:color="auto"/>
            <w:left w:val="none" w:sz="0" w:space="0" w:color="auto"/>
            <w:bottom w:val="none" w:sz="0" w:space="0" w:color="auto"/>
            <w:right w:val="none" w:sz="0" w:space="0" w:color="auto"/>
          </w:divBdr>
        </w:div>
        <w:div w:id="1245141853">
          <w:marLeft w:val="0"/>
          <w:marRight w:val="0"/>
          <w:marTop w:val="0"/>
          <w:marBottom w:val="0"/>
          <w:divBdr>
            <w:top w:val="none" w:sz="0" w:space="0" w:color="auto"/>
            <w:left w:val="none" w:sz="0" w:space="0" w:color="auto"/>
            <w:bottom w:val="none" w:sz="0" w:space="0" w:color="auto"/>
            <w:right w:val="none" w:sz="0" w:space="0" w:color="auto"/>
          </w:divBdr>
        </w:div>
        <w:div w:id="252129063">
          <w:marLeft w:val="0"/>
          <w:marRight w:val="0"/>
          <w:marTop w:val="0"/>
          <w:marBottom w:val="0"/>
          <w:divBdr>
            <w:top w:val="none" w:sz="0" w:space="0" w:color="auto"/>
            <w:left w:val="none" w:sz="0" w:space="0" w:color="auto"/>
            <w:bottom w:val="none" w:sz="0" w:space="0" w:color="auto"/>
            <w:right w:val="none" w:sz="0" w:space="0" w:color="auto"/>
          </w:divBdr>
        </w:div>
        <w:div w:id="2021350877">
          <w:marLeft w:val="0"/>
          <w:marRight w:val="0"/>
          <w:marTop w:val="0"/>
          <w:marBottom w:val="0"/>
          <w:divBdr>
            <w:top w:val="none" w:sz="0" w:space="0" w:color="auto"/>
            <w:left w:val="none" w:sz="0" w:space="0" w:color="auto"/>
            <w:bottom w:val="none" w:sz="0" w:space="0" w:color="auto"/>
            <w:right w:val="none" w:sz="0" w:space="0" w:color="auto"/>
          </w:divBdr>
        </w:div>
        <w:div w:id="108815623">
          <w:marLeft w:val="0"/>
          <w:marRight w:val="0"/>
          <w:marTop w:val="0"/>
          <w:marBottom w:val="0"/>
          <w:divBdr>
            <w:top w:val="none" w:sz="0" w:space="0" w:color="auto"/>
            <w:left w:val="none" w:sz="0" w:space="0" w:color="auto"/>
            <w:bottom w:val="none" w:sz="0" w:space="0" w:color="auto"/>
            <w:right w:val="none" w:sz="0" w:space="0" w:color="auto"/>
          </w:divBdr>
        </w:div>
        <w:div w:id="1353801350">
          <w:marLeft w:val="0"/>
          <w:marRight w:val="0"/>
          <w:marTop w:val="0"/>
          <w:marBottom w:val="0"/>
          <w:divBdr>
            <w:top w:val="none" w:sz="0" w:space="0" w:color="auto"/>
            <w:left w:val="none" w:sz="0" w:space="0" w:color="auto"/>
            <w:bottom w:val="none" w:sz="0" w:space="0" w:color="auto"/>
            <w:right w:val="none" w:sz="0" w:space="0" w:color="auto"/>
          </w:divBdr>
        </w:div>
        <w:div w:id="1772313247">
          <w:marLeft w:val="0"/>
          <w:marRight w:val="0"/>
          <w:marTop w:val="0"/>
          <w:marBottom w:val="0"/>
          <w:divBdr>
            <w:top w:val="none" w:sz="0" w:space="0" w:color="auto"/>
            <w:left w:val="none" w:sz="0" w:space="0" w:color="auto"/>
            <w:bottom w:val="none" w:sz="0" w:space="0" w:color="auto"/>
            <w:right w:val="none" w:sz="0" w:space="0" w:color="auto"/>
          </w:divBdr>
        </w:div>
        <w:div w:id="486213105">
          <w:marLeft w:val="0"/>
          <w:marRight w:val="0"/>
          <w:marTop w:val="0"/>
          <w:marBottom w:val="0"/>
          <w:divBdr>
            <w:top w:val="none" w:sz="0" w:space="0" w:color="auto"/>
            <w:left w:val="none" w:sz="0" w:space="0" w:color="auto"/>
            <w:bottom w:val="none" w:sz="0" w:space="0" w:color="auto"/>
            <w:right w:val="none" w:sz="0" w:space="0" w:color="auto"/>
          </w:divBdr>
        </w:div>
        <w:div w:id="1695763453">
          <w:marLeft w:val="0"/>
          <w:marRight w:val="0"/>
          <w:marTop w:val="0"/>
          <w:marBottom w:val="0"/>
          <w:divBdr>
            <w:top w:val="none" w:sz="0" w:space="0" w:color="auto"/>
            <w:left w:val="none" w:sz="0" w:space="0" w:color="auto"/>
            <w:bottom w:val="none" w:sz="0" w:space="0" w:color="auto"/>
            <w:right w:val="none" w:sz="0" w:space="0" w:color="auto"/>
          </w:divBdr>
        </w:div>
        <w:div w:id="1229531296">
          <w:marLeft w:val="0"/>
          <w:marRight w:val="0"/>
          <w:marTop w:val="0"/>
          <w:marBottom w:val="0"/>
          <w:divBdr>
            <w:top w:val="none" w:sz="0" w:space="0" w:color="auto"/>
            <w:left w:val="none" w:sz="0" w:space="0" w:color="auto"/>
            <w:bottom w:val="none" w:sz="0" w:space="0" w:color="auto"/>
            <w:right w:val="none" w:sz="0" w:space="0" w:color="auto"/>
          </w:divBdr>
        </w:div>
        <w:div w:id="649746217">
          <w:marLeft w:val="0"/>
          <w:marRight w:val="0"/>
          <w:marTop w:val="0"/>
          <w:marBottom w:val="0"/>
          <w:divBdr>
            <w:top w:val="none" w:sz="0" w:space="0" w:color="auto"/>
            <w:left w:val="none" w:sz="0" w:space="0" w:color="auto"/>
            <w:bottom w:val="none" w:sz="0" w:space="0" w:color="auto"/>
            <w:right w:val="none" w:sz="0" w:space="0" w:color="auto"/>
          </w:divBdr>
        </w:div>
        <w:div w:id="1461534400">
          <w:marLeft w:val="0"/>
          <w:marRight w:val="0"/>
          <w:marTop w:val="0"/>
          <w:marBottom w:val="0"/>
          <w:divBdr>
            <w:top w:val="none" w:sz="0" w:space="0" w:color="auto"/>
            <w:left w:val="none" w:sz="0" w:space="0" w:color="auto"/>
            <w:bottom w:val="none" w:sz="0" w:space="0" w:color="auto"/>
            <w:right w:val="none" w:sz="0" w:space="0" w:color="auto"/>
          </w:divBdr>
        </w:div>
        <w:div w:id="1980307099">
          <w:marLeft w:val="0"/>
          <w:marRight w:val="0"/>
          <w:marTop w:val="0"/>
          <w:marBottom w:val="0"/>
          <w:divBdr>
            <w:top w:val="none" w:sz="0" w:space="0" w:color="auto"/>
            <w:left w:val="none" w:sz="0" w:space="0" w:color="auto"/>
            <w:bottom w:val="none" w:sz="0" w:space="0" w:color="auto"/>
            <w:right w:val="none" w:sz="0" w:space="0" w:color="auto"/>
          </w:divBdr>
        </w:div>
        <w:div w:id="1179006113">
          <w:marLeft w:val="0"/>
          <w:marRight w:val="0"/>
          <w:marTop w:val="0"/>
          <w:marBottom w:val="0"/>
          <w:divBdr>
            <w:top w:val="none" w:sz="0" w:space="0" w:color="auto"/>
            <w:left w:val="none" w:sz="0" w:space="0" w:color="auto"/>
            <w:bottom w:val="none" w:sz="0" w:space="0" w:color="auto"/>
            <w:right w:val="none" w:sz="0" w:space="0" w:color="auto"/>
          </w:divBdr>
        </w:div>
        <w:div w:id="285165417">
          <w:marLeft w:val="0"/>
          <w:marRight w:val="0"/>
          <w:marTop w:val="0"/>
          <w:marBottom w:val="0"/>
          <w:divBdr>
            <w:top w:val="none" w:sz="0" w:space="0" w:color="auto"/>
            <w:left w:val="none" w:sz="0" w:space="0" w:color="auto"/>
            <w:bottom w:val="none" w:sz="0" w:space="0" w:color="auto"/>
            <w:right w:val="none" w:sz="0" w:space="0" w:color="auto"/>
          </w:divBdr>
        </w:div>
        <w:div w:id="925191172">
          <w:marLeft w:val="0"/>
          <w:marRight w:val="0"/>
          <w:marTop w:val="0"/>
          <w:marBottom w:val="0"/>
          <w:divBdr>
            <w:top w:val="none" w:sz="0" w:space="0" w:color="auto"/>
            <w:left w:val="none" w:sz="0" w:space="0" w:color="auto"/>
            <w:bottom w:val="none" w:sz="0" w:space="0" w:color="auto"/>
            <w:right w:val="none" w:sz="0" w:space="0" w:color="auto"/>
          </w:divBdr>
        </w:div>
        <w:div w:id="1149056103">
          <w:marLeft w:val="0"/>
          <w:marRight w:val="0"/>
          <w:marTop w:val="0"/>
          <w:marBottom w:val="0"/>
          <w:divBdr>
            <w:top w:val="none" w:sz="0" w:space="0" w:color="auto"/>
            <w:left w:val="none" w:sz="0" w:space="0" w:color="auto"/>
            <w:bottom w:val="none" w:sz="0" w:space="0" w:color="auto"/>
            <w:right w:val="none" w:sz="0" w:space="0" w:color="auto"/>
          </w:divBdr>
        </w:div>
        <w:div w:id="1941791805">
          <w:marLeft w:val="0"/>
          <w:marRight w:val="0"/>
          <w:marTop w:val="0"/>
          <w:marBottom w:val="0"/>
          <w:divBdr>
            <w:top w:val="none" w:sz="0" w:space="0" w:color="auto"/>
            <w:left w:val="none" w:sz="0" w:space="0" w:color="auto"/>
            <w:bottom w:val="none" w:sz="0" w:space="0" w:color="auto"/>
            <w:right w:val="none" w:sz="0" w:space="0" w:color="auto"/>
          </w:divBdr>
        </w:div>
        <w:div w:id="391081494">
          <w:marLeft w:val="0"/>
          <w:marRight w:val="0"/>
          <w:marTop w:val="0"/>
          <w:marBottom w:val="0"/>
          <w:divBdr>
            <w:top w:val="none" w:sz="0" w:space="0" w:color="auto"/>
            <w:left w:val="none" w:sz="0" w:space="0" w:color="auto"/>
            <w:bottom w:val="none" w:sz="0" w:space="0" w:color="auto"/>
            <w:right w:val="none" w:sz="0" w:space="0" w:color="auto"/>
          </w:divBdr>
        </w:div>
        <w:div w:id="1589266348">
          <w:marLeft w:val="0"/>
          <w:marRight w:val="0"/>
          <w:marTop w:val="0"/>
          <w:marBottom w:val="0"/>
          <w:divBdr>
            <w:top w:val="none" w:sz="0" w:space="0" w:color="auto"/>
            <w:left w:val="none" w:sz="0" w:space="0" w:color="auto"/>
            <w:bottom w:val="none" w:sz="0" w:space="0" w:color="auto"/>
            <w:right w:val="none" w:sz="0" w:space="0" w:color="auto"/>
          </w:divBdr>
        </w:div>
        <w:div w:id="877282676">
          <w:marLeft w:val="0"/>
          <w:marRight w:val="0"/>
          <w:marTop w:val="0"/>
          <w:marBottom w:val="0"/>
          <w:divBdr>
            <w:top w:val="none" w:sz="0" w:space="0" w:color="auto"/>
            <w:left w:val="none" w:sz="0" w:space="0" w:color="auto"/>
            <w:bottom w:val="none" w:sz="0" w:space="0" w:color="auto"/>
            <w:right w:val="none" w:sz="0" w:space="0" w:color="auto"/>
          </w:divBdr>
        </w:div>
        <w:div w:id="76681028">
          <w:marLeft w:val="0"/>
          <w:marRight w:val="0"/>
          <w:marTop w:val="0"/>
          <w:marBottom w:val="0"/>
          <w:divBdr>
            <w:top w:val="none" w:sz="0" w:space="0" w:color="auto"/>
            <w:left w:val="none" w:sz="0" w:space="0" w:color="auto"/>
            <w:bottom w:val="none" w:sz="0" w:space="0" w:color="auto"/>
            <w:right w:val="none" w:sz="0" w:space="0" w:color="auto"/>
          </w:divBdr>
        </w:div>
        <w:div w:id="706412741">
          <w:marLeft w:val="0"/>
          <w:marRight w:val="0"/>
          <w:marTop w:val="0"/>
          <w:marBottom w:val="0"/>
          <w:divBdr>
            <w:top w:val="none" w:sz="0" w:space="0" w:color="auto"/>
            <w:left w:val="none" w:sz="0" w:space="0" w:color="auto"/>
            <w:bottom w:val="none" w:sz="0" w:space="0" w:color="auto"/>
            <w:right w:val="none" w:sz="0" w:space="0" w:color="auto"/>
          </w:divBdr>
        </w:div>
        <w:div w:id="2066176775">
          <w:marLeft w:val="0"/>
          <w:marRight w:val="0"/>
          <w:marTop w:val="0"/>
          <w:marBottom w:val="0"/>
          <w:divBdr>
            <w:top w:val="none" w:sz="0" w:space="0" w:color="auto"/>
            <w:left w:val="none" w:sz="0" w:space="0" w:color="auto"/>
            <w:bottom w:val="none" w:sz="0" w:space="0" w:color="auto"/>
            <w:right w:val="none" w:sz="0" w:space="0" w:color="auto"/>
          </w:divBdr>
        </w:div>
        <w:div w:id="1368333848">
          <w:marLeft w:val="0"/>
          <w:marRight w:val="0"/>
          <w:marTop w:val="0"/>
          <w:marBottom w:val="0"/>
          <w:divBdr>
            <w:top w:val="none" w:sz="0" w:space="0" w:color="auto"/>
            <w:left w:val="none" w:sz="0" w:space="0" w:color="auto"/>
            <w:bottom w:val="none" w:sz="0" w:space="0" w:color="auto"/>
            <w:right w:val="none" w:sz="0" w:space="0" w:color="auto"/>
          </w:divBdr>
        </w:div>
        <w:div w:id="2105690088">
          <w:marLeft w:val="0"/>
          <w:marRight w:val="0"/>
          <w:marTop w:val="0"/>
          <w:marBottom w:val="0"/>
          <w:divBdr>
            <w:top w:val="none" w:sz="0" w:space="0" w:color="auto"/>
            <w:left w:val="none" w:sz="0" w:space="0" w:color="auto"/>
            <w:bottom w:val="none" w:sz="0" w:space="0" w:color="auto"/>
            <w:right w:val="none" w:sz="0" w:space="0" w:color="auto"/>
          </w:divBdr>
        </w:div>
        <w:div w:id="498665570">
          <w:marLeft w:val="0"/>
          <w:marRight w:val="0"/>
          <w:marTop w:val="0"/>
          <w:marBottom w:val="0"/>
          <w:divBdr>
            <w:top w:val="none" w:sz="0" w:space="0" w:color="auto"/>
            <w:left w:val="none" w:sz="0" w:space="0" w:color="auto"/>
            <w:bottom w:val="none" w:sz="0" w:space="0" w:color="auto"/>
            <w:right w:val="none" w:sz="0" w:space="0" w:color="auto"/>
          </w:divBdr>
        </w:div>
        <w:div w:id="647370015">
          <w:marLeft w:val="0"/>
          <w:marRight w:val="0"/>
          <w:marTop w:val="0"/>
          <w:marBottom w:val="0"/>
          <w:divBdr>
            <w:top w:val="none" w:sz="0" w:space="0" w:color="auto"/>
            <w:left w:val="none" w:sz="0" w:space="0" w:color="auto"/>
            <w:bottom w:val="none" w:sz="0" w:space="0" w:color="auto"/>
            <w:right w:val="none" w:sz="0" w:space="0" w:color="auto"/>
          </w:divBdr>
        </w:div>
        <w:div w:id="1138231637">
          <w:marLeft w:val="0"/>
          <w:marRight w:val="0"/>
          <w:marTop w:val="0"/>
          <w:marBottom w:val="0"/>
          <w:divBdr>
            <w:top w:val="none" w:sz="0" w:space="0" w:color="auto"/>
            <w:left w:val="none" w:sz="0" w:space="0" w:color="auto"/>
            <w:bottom w:val="none" w:sz="0" w:space="0" w:color="auto"/>
            <w:right w:val="none" w:sz="0" w:space="0" w:color="auto"/>
          </w:divBdr>
        </w:div>
        <w:div w:id="463156360">
          <w:marLeft w:val="0"/>
          <w:marRight w:val="0"/>
          <w:marTop w:val="0"/>
          <w:marBottom w:val="0"/>
          <w:divBdr>
            <w:top w:val="none" w:sz="0" w:space="0" w:color="auto"/>
            <w:left w:val="none" w:sz="0" w:space="0" w:color="auto"/>
            <w:bottom w:val="none" w:sz="0" w:space="0" w:color="auto"/>
            <w:right w:val="none" w:sz="0" w:space="0" w:color="auto"/>
          </w:divBdr>
        </w:div>
        <w:div w:id="1455901219">
          <w:marLeft w:val="0"/>
          <w:marRight w:val="0"/>
          <w:marTop w:val="0"/>
          <w:marBottom w:val="0"/>
          <w:divBdr>
            <w:top w:val="none" w:sz="0" w:space="0" w:color="auto"/>
            <w:left w:val="none" w:sz="0" w:space="0" w:color="auto"/>
            <w:bottom w:val="none" w:sz="0" w:space="0" w:color="auto"/>
            <w:right w:val="none" w:sz="0" w:space="0" w:color="auto"/>
          </w:divBdr>
        </w:div>
        <w:div w:id="837815218">
          <w:marLeft w:val="0"/>
          <w:marRight w:val="0"/>
          <w:marTop w:val="0"/>
          <w:marBottom w:val="0"/>
          <w:divBdr>
            <w:top w:val="none" w:sz="0" w:space="0" w:color="auto"/>
            <w:left w:val="none" w:sz="0" w:space="0" w:color="auto"/>
            <w:bottom w:val="none" w:sz="0" w:space="0" w:color="auto"/>
            <w:right w:val="none" w:sz="0" w:space="0" w:color="auto"/>
          </w:divBdr>
        </w:div>
        <w:div w:id="843323023">
          <w:marLeft w:val="0"/>
          <w:marRight w:val="0"/>
          <w:marTop w:val="0"/>
          <w:marBottom w:val="0"/>
          <w:divBdr>
            <w:top w:val="none" w:sz="0" w:space="0" w:color="auto"/>
            <w:left w:val="none" w:sz="0" w:space="0" w:color="auto"/>
            <w:bottom w:val="none" w:sz="0" w:space="0" w:color="auto"/>
            <w:right w:val="none" w:sz="0" w:space="0" w:color="auto"/>
          </w:divBdr>
        </w:div>
        <w:div w:id="2086224576">
          <w:marLeft w:val="0"/>
          <w:marRight w:val="0"/>
          <w:marTop w:val="0"/>
          <w:marBottom w:val="0"/>
          <w:divBdr>
            <w:top w:val="none" w:sz="0" w:space="0" w:color="auto"/>
            <w:left w:val="none" w:sz="0" w:space="0" w:color="auto"/>
            <w:bottom w:val="none" w:sz="0" w:space="0" w:color="auto"/>
            <w:right w:val="none" w:sz="0" w:space="0" w:color="auto"/>
          </w:divBdr>
        </w:div>
        <w:div w:id="1543404516">
          <w:marLeft w:val="0"/>
          <w:marRight w:val="0"/>
          <w:marTop w:val="0"/>
          <w:marBottom w:val="0"/>
          <w:divBdr>
            <w:top w:val="none" w:sz="0" w:space="0" w:color="auto"/>
            <w:left w:val="none" w:sz="0" w:space="0" w:color="auto"/>
            <w:bottom w:val="none" w:sz="0" w:space="0" w:color="auto"/>
            <w:right w:val="none" w:sz="0" w:space="0" w:color="auto"/>
          </w:divBdr>
        </w:div>
        <w:div w:id="286010606">
          <w:marLeft w:val="0"/>
          <w:marRight w:val="0"/>
          <w:marTop w:val="0"/>
          <w:marBottom w:val="0"/>
          <w:divBdr>
            <w:top w:val="none" w:sz="0" w:space="0" w:color="auto"/>
            <w:left w:val="none" w:sz="0" w:space="0" w:color="auto"/>
            <w:bottom w:val="none" w:sz="0" w:space="0" w:color="auto"/>
            <w:right w:val="none" w:sz="0" w:space="0" w:color="auto"/>
          </w:divBdr>
        </w:div>
        <w:div w:id="846675810">
          <w:marLeft w:val="0"/>
          <w:marRight w:val="0"/>
          <w:marTop w:val="0"/>
          <w:marBottom w:val="0"/>
          <w:divBdr>
            <w:top w:val="none" w:sz="0" w:space="0" w:color="auto"/>
            <w:left w:val="none" w:sz="0" w:space="0" w:color="auto"/>
            <w:bottom w:val="none" w:sz="0" w:space="0" w:color="auto"/>
            <w:right w:val="none" w:sz="0" w:space="0" w:color="auto"/>
          </w:divBdr>
        </w:div>
        <w:div w:id="671030739">
          <w:marLeft w:val="0"/>
          <w:marRight w:val="0"/>
          <w:marTop w:val="0"/>
          <w:marBottom w:val="0"/>
          <w:divBdr>
            <w:top w:val="none" w:sz="0" w:space="0" w:color="auto"/>
            <w:left w:val="none" w:sz="0" w:space="0" w:color="auto"/>
            <w:bottom w:val="none" w:sz="0" w:space="0" w:color="auto"/>
            <w:right w:val="none" w:sz="0" w:space="0" w:color="auto"/>
          </w:divBdr>
        </w:div>
        <w:div w:id="789711835">
          <w:marLeft w:val="0"/>
          <w:marRight w:val="0"/>
          <w:marTop w:val="0"/>
          <w:marBottom w:val="0"/>
          <w:divBdr>
            <w:top w:val="none" w:sz="0" w:space="0" w:color="auto"/>
            <w:left w:val="none" w:sz="0" w:space="0" w:color="auto"/>
            <w:bottom w:val="none" w:sz="0" w:space="0" w:color="auto"/>
            <w:right w:val="none" w:sz="0" w:space="0" w:color="auto"/>
          </w:divBdr>
        </w:div>
        <w:div w:id="1415206561">
          <w:marLeft w:val="0"/>
          <w:marRight w:val="0"/>
          <w:marTop w:val="0"/>
          <w:marBottom w:val="0"/>
          <w:divBdr>
            <w:top w:val="none" w:sz="0" w:space="0" w:color="auto"/>
            <w:left w:val="none" w:sz="0" w:space="0" w:color="auto"/>
            <w:bottom w:val="none" w:sz="0" w:space="0" w:color="auto"/>
            <w:right w:val="none" w:sz="0" w:space="0" w:color="auto"/>
          </w:divBdr>
        </w:div>
        <w:div w:id="2145076808">
          <w:marLeft w:val="0"/>
          <w:marRight w:val="0"/>
          <w:marTop w:val="0"/>
          <w:marBottom w:val="0"/>
          <w:divBdr>
            <w:top w:val="none" w:sz="0" w:space="0" w:color="auto"/>
            <w:left w:val="none" w:sz="0" w:space="0" w:color="auto"/>
            <w:bottom w:val="none" w:sz="0" w:space="0" w:color="auto"/>
            <w:right w:val="none" w:sz="0" w:space="0" w:color="auto"/>
          </w:divBdr>
        </w:div>
        <w:div w:id="1134519266">
          <w:marLeft w:val="0"/>
          <w:marRight w:val="0"/>
          <w:marTop w:val="0"/>
          <w:marBottom w:val="0"/>
          <w:divBdr>
            <w:top w:val="none" w:sz="0" w:space="0" w:color="auto"/>
            <w:left w:val="none" w:sz="0" w:space="0" w:color="auto"/>
            <w:bottom w:val="none" w:sz="0" w:space="0" w:color="auto"/>
            <w:right w:val="none" w:sz="0" w:space="0" w:color="auto"/>
          </w:divBdr>
        </w:div>
        <w:div w:id="1869489610">
          <w:marLeft w:val="0"/>
          <w:marRight w:val="0"/>
          <w:marTop w:val="0"/>
          <w:marBottom w:val="0"/>
          <w:divBdr>
            <w:top w:val="none" w:sz="0" w:space="0" w:color="auto"/>
            <w:left w:val="none" w:sz="0" w:space="0" w:color="auto"/>
            <w:bottom w:val="none" w:sz="0" w:space="0" w:color="auto"/>
            <w:right w:val="none" w:sz="0" w:space="0" w:color="auto"/>
          </w:divBdr>
        </w:div>
        <w:div w:id="1354960521">
          <w:marLeft w:val="0"/>
          <w:marRight w:val="0"/>
          <w:marTop w:val="0"/>
          <w:marBottom w:val="0"/>
          <w:divBdr>
            <w:top w:val="none" w:sz="0" w:space="0" w:color="auto"/>
            <w:left w:val="none" w:sz="0" w:space="0" w:color="auto"/>
            <w:bottom w:val="none" w:sz="0" w:space="0" w:color="auto"/>
            <w:right w:val="none" w:sz="0" w:space="0" w:color="auto"/>
          </w:divBdr>
        </w:div>
        <w:div w:id="995378278">
          <w:marLeft w:val="0"/>
          <w:marRight w:val="0"/>
          <w:marTop w:val="0"/>
          <w:marBottom w:val="0"/>
          <w:divBdr>
            <w:top w:val="none" w:sz="0" w:space="0" w:color="auto"/>
            <w:left w:val="none" w:sz="0" w:space="0" w:color="auto"/>
            <w:bottom w:val="none" w:sz="0" w:space="0" w:color="auto"/>
            <w:right w:val="none" w:sz="0" w:space="0" w:color="auto"/>
          </w:divBdr>
        </w:div>
        <w:div w:id="508522707">
          <w:marLeft w:val="0"/>
          <w:marRight w:val="0"/>
          <w:marTop w:val="0"/>
          <w:marBottom w:val="0"/>
          <w:divBdr>
            <w:top w:val="none" w:sz="0" w:space="0" w:color="auto"/>
            <w:left w:val="none" w:sz="0" w:space="0" w:color="auto"/>
            <w:bottom w:val="none" w:sz="0" w:space="0" w:color="auto"/>
            <w:right w:val="none" w:sz="0" w:space="0" w:color="auto"/>
          </w:divBdr>
        </w:div>
        <w:div w:id="14767101">
          <w:marLeft w:val="0"/>
          <w:marRight w:val="0"/>
          <w:marTop w:val="0"/>
          <w:marBottom w:val="0"/>
          <w:divBdr>
            <w:top w:val="none" w:sz="0" w:space="0" w:color="auto"/>
            <w:left w:val="none" w:sz="0" w:space="0" w:color="auto"/>
            <w:bottom w:val="none" w:sz="0" w:space="0" w:color="auto"/>
            <w:right w:val="none" w:sz="0" w:space="0" w:color="auto"/>
          </w:divBdr>
        </w:div>
        <w:div w:id="723990859">
          <w:marLeft w:val="0"/>
          <w:marRight w:val="0"/>
          <w:marTop w:val="0"/>
          <w:marBottom w:val="0"/>
          <w:divBdr>
            <w:top w:val="none" w:sz="0" w:space="0" w:color="auto"/>
            <w:left w:val="none" w:sz="0" w:space="0" w:color="auto"/>
            <w:bottom w:val="none" w:sz="0" w:space="0" w:color="auto"/>
            <w:right w:val="none" w:sz="0" w:space="0" w:color="auto"/>
          </w:divBdr>
        </w:div>
        <w:div w:id="258947679">
          <w:marLeft w:val="0"/>
          <w:marRight w:val="0"/>
          <w:marTop w:val="0"/>
          <w:marBottom w:val="0"/>
          <w:divBdr>
            <w:top w:val="none" w:sz="0" w:space="0" w:color="auto"/>
            <w:left w:val="none" w:sz="0" w:space="0" w:color="auto"/>
            <w:bottom w:val="none" w:sz="0" w:space="0" w:color="auto"/>
            <w:right w:val="none" w:sz="0" w:space="0" w:color="auto"/>
          </w:divBdr>
        </w:div>
        <w:div w:id="1799105349">
          <w:marLeft w:val="0"/>
          <w:marRight w:val="0"/>
          <w:marTop w:val="0"/>
          <w:marBottom w:val="0"/>
          <w:divBdr>
            <w:top w:val="none" w:sz="0" w:space="0" w:color="auto"/>
            <w:left w:val="none" w:sz="0" w:space="0" w:color="auto"/>
            <w:bottom w:val="none" w:sz="0" w:space="0" w:color="auto"/>
            <w:right w:val="none" w:sz="0" w:space="0" w:color="auto"/>
          </w:divBdr>
        </w:div>
        <w:div w:id="495264453">
          <w:marLeft w:val="0"/>
          <w:marRight w:val="0"/>
          <w:marTop w:val="0"/>
          <w:marBottom w:val="0"/>
          <w:divBdr>
            <w:top w:val="none" w:sz="0" w:space="0" w:color="auto"/>
            <w:left w:val="none" w:sz="0" w:space="0" w:color="auto"/>
            <w:bottom w:val="none" w:sz="0" w:space="0" w:color="auto"/>
            <w:right w:val="none" w:sz="0" w:space="0" w:color="auto"/>
          </w:divBdr>
        </w:div>
        <w:div w:id="1632249221">
          <w:marLeft w:val="0"/>
          <w:marRight w:val="0"/>
          <w:marTop w:val="0"/>
          <w:marBottom w:val="0"/>
          <w:divBdr>
            <w:top w:val="none" w:sz="0" w:space="0" w:color="auto"/>
            <w:left w:val="none" w:sz="0" w:space="0" w:color="auto"/>
            <w:bottom w:val="none" w:sz="0" w:space="0" w:color="auto"/>
            <w:right w:val="none" w:sz="0" w:space="0" w:color="auto"/>
          </w:divBdr>
        </w:div>
        <w:div w:id="1898861425">
          <w:marLeft w:val="0"/>
          <w:marRight w:val="0"/>
          <w:marTop w:val="0"/>
          <w:marBottom w:val="0"/>
          <w:divBdr>
            <w:top w:val="none" w:sz="0" w:space="0" w:color="auto"/>
            <w:left w:val="none" w:sz="0" w:space="0" w:color="auto"/>
            <w:bottom w:val="none" w:sz="0" w:space="0" w:color="auto"/>
            <w:right w:val="none" w:sz="0" w:space="0" w:color="auto"/>
          </w:divBdr>
        </w:div>
        <w:div w:id="806974786">
          <w:marLeft w:val="0"/>
          <w:marRight w:val="0"/>
          <w:marTop w:val="0"/>
          <w:marBottom w:val="0"/>
          <w:divBdr>
            <w:top w:val="none" w:sz="0" w:space="0" w:color="auto"/>
            <w:left w:val="none" w:sz="0" w:space="0" w:color="auto"/>
            <w:bottom w:val="none" w:sz="0" w:space="0" w:color="auto"/>
            <w:right w:val="none" w:sz="0" w:space="0" w:color="auto"/>
          </w:divBdr>
        </w:div>
        <w:div w:id="485317731">
          <w:marLeft w:val="0"/>
          <w:marRight w:val="0"/>
          <w:marTop w:val="0"/>
          <w:marBottom w:val="0"/>
          <w:divBdr>
            <w:top w:val="none" w:sz="0" w:space="0" w:color="auto"/>
            <w:left w:val="none" w:sz="0" w:space="0" w:color="auto"/>
            <w:bottom w:val="none" w:sz="0" w:space="0" w:color="auto"/>
            <w:right w:val="none" w:sz="0" w:space="0" w:color="auto"/>
          </w:divBdr>
        </w:div>
        <w:div w:id="1672638072">
          <w:marLeft w:val="0"/>
          <w:marRight w:val="0"/>
          <w:marTop w:val="0"/>
          <w:marBottom w:val="0"/>
          <w:divBdr>
            <w:top w:val="none" w:sz="0" w:space="0" w:color="auto"/>
            <w:left w:val="none" w:sz="0" w:space="0" w:color="auto"/>
            <w:bottom w:val="none" w:sz="0" w:space="0" w:color="auto"/>
            <w:right w:val="none" w:sz="0" w:space="0" w:color="auto"/>
          </w:divBdr>
        </w:div>
        <w:div w:id="461391035">
          <w:marLeft w:val="0"/>
          <w:marRight w:val="0"/>
          <w:marTop w:val="0"/>
          <w:marBottom w:val="0"/>
          <w:divBdr>
            <w:top w:val="none" w:sz="0" w:space="0" w:color="auto"/>
            <w:left w:val="none" w:sz="0" w:space="0" w:color="auto"/>
            <w:bottom w:val="none" w:sz="0" w:space="0" w:color="auto"/>
            <w:right w:val="none" w:sz="0" w:space="0" w:color="auto"/>
          </w:divBdr>
        </w:div>
        <w:div w:id="1291011695">
          <w:marLeft w:val="0"/>
          <w:marRight w:val="0"/>
          <w:marTop w:val="0"/>
          <w:marBottom w:val="0"/>
          <w:divBdr>
            <w:top w:val="none" w:sz="0" w:space="0" w:color="auto"/>
            <w:left w:val="none" w:sz="0" w:space="0" w:color="auto"/>
            <w:bottom w:val="none" w:sz="0" w:space="0" w:color="auto"/>
            <w:right w:val="none" w:sz="0" w:space="0" w:color="auto"/>
          </w:divBdr>
        </w:div>
        <w:div w:id="689575141">
          <w:marLeft w:val="0"/>
          <w:marRight w:val="0"/>
          <w:marTop w:val="0"/>
          <w:marBottom w:val="0"/>
          <w:divBdr>
            <w:top w:val="none" w:sz="0" w:space="0" w:color="auto"/>
            <w:left w:val="none" w:sz="0" w:space="0" w:color="auto"/>
            <w:bottom w:val="none" w:sz="0" w:space="0" w:color="auto"/>
            <w:right w:val="none" w:sz="0" w:space="0" w:color="auto"/>
          </w:divBdr>
        </w:div>
        <w:div w:id="413361310">
          <w:marLeft w:val="0"/>
          <w:marRight w:val="0"/>
          <w:marTop w:val="0"/>
          <w:marBottom w:val="0"/>
          <w:divBdr>
            <w:top w:val="none" w:sz="0" w:space="0" w:color="auto"/>
            <w:left w:val="none" w:sz="0" w:space="0" w:color="auto"/>
            <w:bottom w:val="none" w:sz="0" w:space="0" w:color="auto"/>
            <w:right w:val="none" w:sz="0" w:space="0" w:color="auto"/>
          </w:divBdr>
        </w:div>
        <w:div w:id="665212460">
          <w:marLeft w:val="0"/>
          <w:marRight w:val="0"/>
          <w:marTop w:val="0"/>
          <w:marBottom w:val="0"/>
          <w:divBdr>
            <w:top w:val="none" w:sz="0" w:space="0" w:color="auto"/>
            <w:left w:val="none" w:sz="0" w:space="0" w:color="auto"/>
            <w:bottom w:val="none" w:sz="0" w:space="0" w:color="auto"/>
            <w:right w:val="none" w:sz="0" w:space="0" w:color="auto"/>
          </w:divBdr>
        </w:div>
        <w:div w:id="1837181445">
          <w:marLeft w:val="0"/>
          <w:marRight w:val="0"/>
          <w:marTop w:val="0"/>
          <w:marBottom w:val="0"/>
          <w:divBdr>
            <w:top w:val="none" w:sz="0" w:space="0" w:color="auto"/>
            <w:left w:val="none" w:sz="0" w:space="0" w:color="auto"/>
            <w:bottom w:val="none" w:sz="0" w:space="0" w:color="auto"/>
            <w:right w:val="none" w:sz="0" w:space="0" w:color="auto"/>
          </w:divBdr>
        </w:div>
        <w:div w:id="515342220">
          <w:marLeft w:val="0"/>
          <w:marRight w:val="0"/>
          <w:marTop w:val="0"/>
          <w:marBottom w:val="0"/>
          <w:divBdr>
            <w:top w:val="none" w:sz="0" w:space="0" w:color="auto"/>
            <w:left w:val="none" w:sz="0" w:space="0" w:color="auto"/>
            <w:bottom w:val="none" w:sz="0" w:space="0" w:color="auto"/>
            <w:right w:val="none" w:sz="0" w:space="0" w:color="auto"/>
          </w:divBdr>
        </w:div>
        <w:div w:id="1377239103">
          <w:marLeft w:val="0"/>
          <w:marRight w:val="0"/>
          <w:marTop w:val="0"/>
          <w:marBottom w:val="0"/>
          <w:divBdr>
            <w:top w:val="none" w:sz="0" w:space="0" w:color="auto"/>
            <w:left w:val="none" w:sz="0" w:space="0" w:color="auto"/>
            <w:bottom w:val="none" w:sz="0" w:space="0" w:color="auto"/>
            <w:right w:val="none" w:sz="0" w:space="0" w:color="auto"/>
          </w:divBdr>
        </w:div>
        <w:div w:id="1710571046">
          <w:marLeft w:val="0"/>
          <w:marRight w:val="0"/>
          <w:marTop w:val="0"/>
          <w:marBottom w:val="0"/>
          <w:divBdr>
            <w:top w:val="none" w:sz="0" w:space="0" w:color="auto"/>
            <w:left w:val="none" w:sz="0" w:space="0" w:color="auto"/>
            <w:bottom w:val="none" w:sz="0" w:space="0" w:color="auto"/>
            <w:right w:val="none" w:sz="0" w:space="0" w:color="auto"/>
          </w:divBdr>
        </w:div>
        <w:div w:id="1346056127">
          <w:marLeft w:val="0"/>
          <w:marRight w:val="0"/>
          <w:marTop w:val="0"/>
          <w:marBottom w:val="0"/>
          <w:divBdr>
            <w:top w:val="none" w:sz="0" w:space="0" w:color="auto"/>
            <w:left w:val="none" w:sz="0" w:space="0" w:color="auto"/>
            <w:bottom w:val="none" w:sz="0" w:space="0" w:color="auto"/>
            <w:right w:val="none" w:sz="0" w:space="0" w:color="auto"/>
          </w:divBdr>
        </w:div>
        <w:div w:id="1505316298">
          <w:marLeft w:val="0"/>
          <w:marRight w:val="0"/>
          <w:marTop w:val="0"/>
          <w:marBottom w:val="0"/>
          <w:divBdr>
            <w:top w:val="none" w:sz="0" w:space="0" w:color="auto"/>
            <w:left w:val="none" w:sz="0" w:space="0" w:color="auto"/>
            <w:bottom w:val="none" w:sz="0" w:space="0" w:color="auto"/>
            <w:right w:val="none" w:sz="0" w:space="0" w:color="auto"/>
          </w:divBdr>
        </w:div>
        <w:div w:id="1718582292">
          <w:marLeft w:val="0"/>
          <w:marRight w:val="0"/>
          <w:marTop w:val="0"/>
          <w:marBottom w:val="0"/>
          <w:divBdr>
            <w:top w:val="none" w:sz="0" w:space="0" w:color="auto"/>
            <w:left w:val="none" w:sz="0" w:space="0" w:color="auto"/>
            <w:bottom w:val="none" w:sz="0" w:space="0" w:color="auto"/>
            <w:right w:val="none" w:sz="0" w:space="0" w:color="auto"/>
          </w:divBdr>
        </w:div>
      </w:divsChild>
    </w:div>
    <w:div w:id="1226836960">
      <w:bodyDiv w:val="1"/>
      <w:marLeft w:val="0"/>
      <w:marRight w:val="0"/>
      <w:marTop w:val="0"/>
      <w:marBottom w:val="0"/>
      <w:divBdr>
        <w:top w:val="none" w:sz="0" w:space="0" w:color="auto"/>
        <w:left w:val="none" w:sz="0" w:space="0" w:color="auto"/>
        <w:bottom w:val="none" w:sz="0" w:space="0" w:color="auto"/>
        <w:right w:val="none" w:sz="0" w:space="0" w:color="auto"/>
      </w:divBdr>
      <w:divsChild>
        <w:div w:id="146870420">
          <w:marLeft w:val="0"/>
          <w:marRight w:val="0"/>
          <w:marTop w:val="0"/>
          <w:marBottom w:val="0"/>
          <w:divBdr>
            <w:top w:val="none" w:sz="0" w:space="0" w:color="auto"/>
            <w:left w:val="none" w:sz="0" w:space="0" w:color="auto"/>
            <w:bottom w:val="none" w:sz="0" w:space="0" w:color="auto"/>
            <w:right w:val="none" w:sz="0" w:space="0" w:color="auto"/>
          </w:divBdr>
        </w:div>
        <w:div w:id="332726902">
          <w:marLeft w:val="0"/>
          <w:marRight w:val="0"/>
          <w:marTop w:val="0"/>
          <w:marBottom w:val="0"/>
          <w:divBdr>
            <w:top w:val="none" w:sz="0" w:space="0" w:color="auto"/>
            <w:left w:val="none" w:sz="0" w:space="0" w:color="auto"/>
            <w:bottom w:val="none" w:sz="0" w:space="0" w:color="auto"/>
            <w:right w:val="none" w:sz="0" w:space="0" w:color="auto"/>
          </w:divBdr>
        </w:div>
        <w:div w:id="1593274514">
          <w:marLeft w:val="0"/>
          <w:marRight w:val="0"/>
          <w:marTop w:val="0"/>
          <w:marBottom w:val="0"/>
          <w:divBdr>
            <w:top w:val="none" w:sz="0" w:space="0" w:color="auto"/>
            <w:left w:val="none" w:sz="0" w:space="0" w:color="auto"/>
            <w:bottom w:val="none" w:sz="0" w:space="0" w:color="auto"/>
            <w:right w:val="none" w:sz="0" w:space="0" w:color="auto"/>
          </w:divBdr>
        </w:div>
        <w:div w:id="938178835">
          <w:marLeft w:val="0"/>
          <w:marRight w:val="0"/>
          <w:marTop w:val="0"/>
          <w:marBottom w:val="0"/>
          <w:divBdr>
            <w:top w:val="none" w:sz="0" w:space="0" w:color="auto"/>
            <w:left w:val="none" w:sz="0" w:space="0" w:color="auto"/>
            <w:bottom w:val="none" w:sz="0" w:space="0" w:color="auto"/>
            <w:right w:val="none" w:sz="0" w:space="0" w:color="auto"/>
          </w:divBdr>
        </w:div>
        <w:div w:id="2057199687">
          <w:marLeft w:val="0"/>
          <w:marRight w:val="0"/>
          <w:marTop w:val="0"/>
          <w:marBottom w:val="0"/>
          <w:divBdr>
            <w:top w:val="none" w:sz="0" w:space="0" w:color="auto"/>
            <w:left w:val="none" w:sz="0" w:space="0" w:color="auto"/>
            <w:bottom w:val="none" w:sz="0" w:space="0" w:color="auto"/>
            <w:right w:val="none" w:sz="0" w:space="0" w:color="auto"/>
          </w:divBdr>
        </w:div>
        <w:div w:id="611402566">
          <w:marLeft w:val="0"/>
          <w:marRight w:val="0"/>
          <w:marTop w:val="0"/>
          <w:marBottom w:val="0"/>
          <w:divBdr>
            <w:top w:val="none" w:sz="0" w:space="0" w:color="auto"/>
            <w:left w:val="none" w:sz="0" w:space="0" w:color="auto"/>
            <w:bottom w:val="none" w:sz="0" w:space="0" w:color="auto"/>
            <w:right w:val="none" w:sz="0" w:space="0" w:color="auto"/>
          </w:divBdr>
        </w:div>
        <w:div w:id="1605920168">
          <w:marLeft w:val="0"/>
          <w:marRight w:val="0"/>
          <w:marTop w:val="0"/>
          <w:marBottom w:val="0"/>
          <w:divBdr>
            <w:top w:val="none" w:sz="0" w:space="0" w:color="auto"/>
            <w:left w:val="none" w:sz="0" w:space="0" w:color="auto"/>
            <w:bottom w:val="none" w:sz="0" w:space="0" w:color="auto"/>
            <w:right w:val="none" w:sz="0" w:space="0" w:color="auto"/>
          </w:divBdr>
        </w:div>
        <w:div w:id="128592850">
          <w:marLeft w:val="0"/>
          <w:marRight w:val="0"/>
          <w:marTop w:val="0"/>
          <w:marBottom w:val="0"/>
          <w:divBdr>
            <w:top w:val="none" w:sz="0" w:space="0" w:color="auto"/>
            <w:left w:val="none" w:sz="0" w:space="0" w:color="auto"/>
            <w:bottom w:val="none" w:sz="0" w:space="0" w:color="auto"/>
            <w:right w:val="none" w:sz="0" w:space="0" w:color="auto"/>
          </w:divBdr>
        </w:div>
        <w:div w:id="479032093">
          <w:marLeft w:val="0"/>
          <w:marRight w:val="0"/>
          <w:marTop w:val="0"/>
          <w:marBottom w:val="0"/>
          <w:divBdr>
            <w:top w:val="none" w:sz="0" w:space="0" w:color="auto"/>
            <w:left w:val="none" w:sz="0" w:space="0" w:color="auto"/>
            <w:bottom w:val="none" w:sz="0" w:space="0" w:color="auto"/>
            <w:right w:val="none" w:sz="0" w:space="0" w:color="auto"/>
          </w:divBdr>
        </w:div>
        <w:div w:id="968125338">
          <w:marLeft w:val="0"/>
          <w:marRight w:val="0"/>
          <w:marTop w:val="0"/>
          <w:marBottom w:val="0"/>
          <w:divBdr>
            <w:top w:val="none" w:sz="0" w:space="0" w:color="auto"/>
            <w:left w:val="none" w:sz="0" w:space="0" w:color="auto"/>
            <w:bottom w:val="none" w:sz="0" w:space="0" w:color="auto"/>
            <w:right w:val="none" w:sz="0" w:space="0" w:color="auto"/>
          </w:divBdr>
        </w:div>
        <w:div w:id="332076298">
          <w:marLeft w:val="0"/>
          <w:marRight w:val="0"/>
          <w:marTop w:val="0"/>
          <w:marBottom w:val="0"/>
          <w:divBdr>
            <w:top w:val="none" w:sz="0" w:space="0" w:color="auto"/>
            <w:left w:val="none" w:sz="0" w:space="0" w:color="auto"/>
            <w:bottom w:val="none" w:sz="0" w:space="0" w:color="auto"/>
            <w:right w:val="none" w:sz="0" w:space="0" w:color="auto"/>
          </w:divBdr>
        </w:div>
        <w:div w:id="741220516">
          <w:marLeft w:val="0"/>
          <w:marRight w:val="0"/>
          <w:marTop w:val="0"/>
          <w:marBottom w:val="0"/>
          <w:divBdr>
            <w:top w:val="none" w:sz="0" w:space="0" w:color="auto"/>
            <w:left w:val="none" w:sz="0" w:space="0" w:color="auto"/>
            <w:bottom w:val="none" w:sz="0" w:space="0" w:color="auto"/>
            <w:right w:val="none" w:sz="0" w:space="0" w:color="auto"/>
          </w:divBdr>
        </w:div>
        <w:div w:id="1353919004">
          <w:marLeft w:val="0"/>
          <w:marRight w:val="0"/>
          <w:marTop w:val="0"/>
          <w:marBottom w:val="0"/>
          <w:divBdr>
            <w:top w:val="none" w:sz="0" w:space="0" w:color="auto"/>
            <w:left w:val="none" w:sz="0" w:space="0" w:color="auto"/>
            <w:bottom w:val="none" w:sz="0" w:space="0" w:color="auto"/>
            <w:right w:val="none" w:sz="0" w:space="0" w:color="auto"/>
          </w:divBdr>
        </w:div>
        <w:div w:id="402988620">
          <w:marLeft w:val="0"/>
          <w:marRight w:val="0"/>
          <w:marTop w:val="0"/>
          <w:marBottom w:val="0"/>
          <w:divBdr>
            <w:top w:val="none" w:sz="0" w:space="0" w:color="auto"/>
            <w:left w:val="none" w:sz="0" w:space="0" w:color="auto"/>
            <w:bottom w:val="none" w:sz="0" w:space="0" w:color="auto"/>
            <w:right w:val="none" w:sz="0" w:space="0" w:color="auto"/>
          </w:divBdr>
        </w:div>
      </w:divsChild>
    </w:div>
    <w:div w:id="1328748577">
      <w:bodyDiv w:val="1"/>
      <w:marLeft w:val="0"/>
      <w:marRight w:val="0"/>
      <w:marTop w:val="0"/>
      <w:marBottom w:val="0"/>
      <w:divBdr>
        <w:top w:val="none" w:sz="0" w:space="0" w:color="auto"/>
        <w:left w:val="none" w:sz="0" w:space="0" w:color="auto"/>
        <w:bottom w:val="none" w:sz="0" w:space="0" w:color="auto"/>
        <w:right w:val="none" w:sz="0" w:space="0" w:color="auto"/>
      </w:divBdr>
    </w:div>
    <w:div w:id="211983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comments.xml.rels><?xml version="1.0" encoding="UTF-8" standalone="yes"?>
<Relationships xmlns="http://schemas.openxmlformats.org/package/2006/relationships"><Relationship Id="rId1" Type="http://schemas.openxmlformats.org/officeDocument/2006/relationships/hyperlink" Target="https://www.bd.com/hypodermic/pdf/BD_Eclipse_Brochure.pdf" TargetMode="External"/></Relationship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3" Type="http://schemas.microsoft.com/office/2011/relationships/people" Target="people.xml"/><Relationship Id="rId14" Type="http://schemas.microsoft.com/office/2011/relationships/commentsExtended" Target="commentsExtended.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comments" Target="comments.xm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7695CA-8AC4-CD40-AD96-6EA6A94CC1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6</Pages>
  <Words>2554</Words>
  <Characters>14558</Characters>
  <Application>Microsoft Macintosh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Anna Sivachenko</dc:creator>
  <cp:lastModifiedBy>Dipesh Navani</cp:lastModifiedBy>
  <cp:revision>6</cp:revision>
  <dcterms:created xsi:type="dcterms:W3CDTF">2015-09-08T18:13:00Z</dcterms:created>
  <dcterms:modified xsi:type="dcterms:W3CDTF">2015-09-10T19:27:00Z</dcterms:modified>
</cp:coreProperties>
</file>